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14D95" w:rsidR="009C7DEA" w:rsidP="009C7DEA" w:rsidRDefault="009C7DEA" w14:paraId="003CE92B" w14:textId="77777777">
      <w:pPr>
        <w:spacing w:after="120" w:line="20" w:lineRule="atLeast"/>
        <w:contextualSpacing/>
        <w:jc w:val="center"/>
        <w:rPr>
          <w:rFonts w:ascii="Tahoma" w:hAnsi="Tahoma" w:cs="Tahoma"/>
          <w:b/>
          <w:bCs/>
          <w:color w:val="00B050"/>
        </w:rPr>
      </w:pPr>
      <w:bookmarkStart w:name="_Toc126333928" w:id="0"/>
      <w:bookmarkStart w:name="_Toc335201954" w:id="1"/>
      <w:bookmarkStart w:name="_Toc147739116" w:id="2"/>
    </w:p>
    <w:sdt>
      <w:sdtPr>
        <w:rPr>
          <w:rFonts w:ascii="Tahoma" w:hAnsi="Tahoma" w:cs="Tahoma"/>
          <w:b/>
          <w:bCs/>
        </w:rPr>
        <w:id w:val="-808551268"/>
        <w:docPartObj>
          <w:docPartGallery w:val="Cover Pages"/>
          <w:docPartUnique/>
        </w:docPartObj>
      </w:sdtPr>
      <w:sdtEndPr>
        <w:rPr>
          <w:rFonts w:ascii="Calibri" w:hAnsi="Calibri" w:cs="Arial" w:asciiTheme="minorAscii" w:hAnsiTheme="minorAscii" w:cstheme="minorBidi"/>
          <w:b w:val="0"/>
          <w:bCs w:val="0"/>
        </w:rPr>
      </w:sdtEndPr>
      <w:sdtContent>
        <w:p w:rsidRPr="00014D95" w:rsidR="009C7DEA" w:rsidP="009C7DEA" w:rsidRDefault="009C7DEA" w14:paraId="3BC9B604" w14:textId="77777777">
          <w:pPr>
            <w:spacing w:line="20" w:lineRule="atLeast"/>
            <w:contextualSpacing/>
            <w:jc w:val="center"/>
            <w:rPr>
              <w:rFonts w:ascii="Tahoma" w:hAnsi="Tahoma" w:cs="Tahoma"/>
              <w:b/>
              <w:bCs/>
              <w:sz w:val="28"/>
              <w:szCs w:val="28"/>
            </w:rPr>
          </w:pPr>
          <w:r w:rsidRPr="00014D95">
            <w:rPr>
              <w:rFonts w:ascii="Tahoma" w:hAnsi="Tahoma" w:cs="Tahoma"/>
              <w:b/>
              <w:bCs/>
              <w:sz w:val="28"/>
              <w:szCs w:val="28"/>
            </w:rPr>
            <w:t>UŽDAROJI AKCINĖ BENDROVĖ „GRINDA“</w:t>
          </w:r>
        </w:p>
        <w:p w:rsidRPr="00D838E4" w:rsidR="009C7DEA" w:rsidP="009C7DEA" w:rsidRDefault="009C7DEA" w14:paraId="4458956A" w14:textId="77777777">
          <w:pPr>
            <w:spacing w:line="20" w:lineRule="atLeast"/>
            <w:contextualSpacing/>
            <w:jc w:val="center"/>
            <w:rPr>
              <w:rFonts w:ascii="Tahoma" w:hAnsi="Tahoma" w:cs="Tahoma"/>
              <w:color w:val="00B050"/>
              <w:sz w:val="24"/>
              <w:szCs w:val="24"/>
            </w:rPr>
          </w:pPr>
        </w:p>
        <w:p w:rsidRPr="00D838E4" w:rsidR="009C7DEA" w:rsidP="009C7DEA" w:rsidRDefault="009C7DEA" w14:paraId="1568E332" w14:textId="77777777">
          <w:pPr>
            <w:tabs>
              <w:tab w:val="left" w:pos="870"/>
            </w:tabs>
            <w:spacing w:line="20" w:lineRule="atLeast"/>
            <w:contextualSpacing/>
            <w:rPr>
              <w:rFonts w:ascii="Tahoma" w:hAnsi="Tahoma" w:eastAsia="Calibri" w:cs="Tahoma"/>
            </w:rPr>
          </w:pPr>
          <w:r w:rsidRPr="00D838E4">
            <w:rPr>
              <w:rFonts w:ascii="Tahoma" w:hAnsi="Tahoma" w:cs="Tahoma"/>
              <w:color w:val="00B050"/>
              <w:sz w:val="24"/>
              <w:szCs w:val="24"/>
            </w:rPr>
            <w:tab/>
          </w:r>
        </w:p>
        <w:p w:rsidRPr="00D838E4" w:rsidR="009C7DEA" w:rsidP="009C7DEA" w:rsidRDefault="009C7DEA" w14:paraId="73E0A6EA" w14:textId="77777777">
          <w:pPr>
            <w:spacing w:after="0" w:line="240" w:lineRule="auto"/>
            <w:ind w:left="5812"/>
            <w:rPr>
              <w:rFonts w:ascii="Tahoma" w:hAnsi="Tahoma" w:eastAsia="Calibri" w:cs="Tahoma"/>
              <w:sz w:val="24"/>
              <w:szCs w:val="24"/>
            </w:rPr>
          </w:pPr>
          <w:r w:rsidRPr="00D838E4">
            <w:rPr>
              <w:rFonts w:ascii="Tahoma" w:hAnsi="Tahoma" w:eastAsia="Calibri" w:cs="Tahoma"/>
              <w:sz w:val="24"/>
              <w:szCs w:val="24"/>
            </w:rPr>
            <w:t>PATVIRTINTA</w:t>
          </w:r>
        </w:p>
        <w:p w:rsidRPr="00D838E4" w:rsidR="009C7DEA" w:rsidP="009C7DEA" w:rsidRDefault="009C7DEA" w14:paraId="0C70503A" w14:textId="77777777">
          <w:pPr>
            <w:spacing w:after="0" w:line="240" w:lineRule="auto"/>
            <w:ind w:left="5812"/>
            <w:rPr>
              <w:rFonts w:ascii="Tahoma" w:hAnsi="Tahoma" w:eastAsia="Calibri" w:cs="Tahoma"/>
              <w:sz w:val="24"/>
              <w:szCs w:val="24"/>
            </w:rPr>
          </w:pPr>
          <w:r w:rsidRPr="00D838E4">
            <w:rPr>
              <w:rFonts w:ascii="Tahoma" w:hAnsi="Tahoma" w:eastAsia="Calibri" w:cs="Tahoma"/>
              <w:sz w:val="24"/>
              <w:szCs w:val="24"/>
            </w:rPr>
            <w:t xml:space="preserve">UAB „Grinda“ viešojo pirkimo </w:t>
          </w:r>
        </w:p>
        <w:p w:rsidRPr="00D838E4" w:rsidR="009C7DEA" w:rsidP="009C7DEA" w:rsidRDefault="009C7DEA" w14:paraId="4BC2863B" w14:textId="77777777">
          <w:pPr>
            <w:spacing w:after="0" w:line="240" w:lineRule="auto"/>
            <w:ind w:left="5812"/>
            <w:rPr>
              <w:rFonts w:ascii="Tahoma" w:hAnsi="Tahoma" w:eastAsia="Calibri" w:cs="Tahoma"/>
              <w:sz w:val="24"/>
              <w:szCs w:val="24"/>
            </w:rPr>
          </w:pPr>
          <w:r w:rsidRPr="00D838E4">
            <w:rPr>
              <w:rFonts w:ascii="Tahoma" w:hAnsi="Tahoma" w:eastAsia="Calibri" w:cs="Tahoma"/>
              <w:sz w:val="24"/>
              <w:szCs w:val="24"/>
            </w:rPr>
            <w:t>komisijos sprendimu</w:t>
          </w:r>
        </w:p>
        <w:p w:rsidRPr="00D838E4" w:rsidR="009C7DEA" w:rsidP="009C7DEA" w:rsidRDefault="009C7DEA" w14:paraId="00A45204" w14:textId="77777777">
          <w:pPr>
            <w:spacing w:after="0" w:line="240" w:lineRule="auto"/>
            <w:ind w:firstLine="5812"/>
            <w:rPr>
              <w:rFonts w:ascii="Tahoma" w:hAnsi="Tahoma" w:cs="Tahoma"/>
              <w:color w:val="000000"/>
              <w:szCs w:val="20"/>
            </w:rPr>
          </w:pPr>
        </w:p>
        <w:p w:rsidRPr="00D838E4" w:rsidR="009C7DEA" w:rsidP="009C7DEA" w:rsidRDefault="009C7DEA" w14:paraId="3AEB08FE" w14:textId="77777777">
          <w:pPr>
            <w:spacing w:line="20" w:lineRule="atLeast"/>
            <w:contextualSpacing/>
            <w:jc w:val="center"/>
            <w:rPr>
              <w:rFonts w:ascii="Tahoma" w:hAnsi="Tahoma" w:cs="Tahoma"/>
              <w:sz w:val="24"/>
              <w:szCs w:val="24"/>
            </w:rPr>
          </w:pPr>
        </w:p>
        <w:p w:rsidRPr="00D838E4" w:rsidR="009C7DEA" w:rsidP="009C7DEA" w:rsidRDefault="009C7DEA" w14:paraId="65C4D230" w14:textId="77777777">
          <w:pPr>
            <w:spacing w:line="20" w:lineRule="atLeast"/>
            <w:contextualSpacing/>
            <w:jc w:val="center"/>
            <w:rPr>
              <w:rFonts w:ascii="Tahoma" w:hAnsi="Tahoma" w:cs="Tahoma"/>
              <w:sz w:val="24"/>
              <w:szCs w:val="24"/>
            </w:rPr>
          </w:pPr>
        </w:p>
        <w:p w:rsidRPr="00D838E4" w:rsidR="009C7DEA" w:rsidP="009C7DEA" w:rsidRDefault="009C7DEA" w14:paraId="4AC05F8B" w14:textId="37DC5E11">
          <w:pPr>
            <w:spacing w:line="20" w:lineRule="atLeast"/>
            <w:contextualSpacing/>
            <w:jc w:val="center"/>
            <w:rPr>
              <w:rFonts w:ascii="Tahoma" w:hAnsi="Tahoma" w:cs="Tahoma"/>
              <w:b w:val="1"/>
              <w:bCs w:val="1"/>
              <w:sz w:val="28"/>
              <w:szCs w:val="28"/>
            </w:rPr>
          </w:pPr>
          <w:r w:rsidRPr="29137EA0" w:rsidR="5B18F7AF">
            <w:rPr>
              <w:rFonts w:ascii="Tahoma" w:hAnsi="Tahoma" w:cs="Tahoma"/>
              <w:b w:val="1"/>
              <w:bCs w:val="1"/>
              <w:sz w:val="28"/>
              <w:szCs w:val="28"/>
            </w:rPr>
            <w:t xml:space="preserve">SUPAPRASTINTO VIEŠOJO PIRKIMO </w:t>
          </w:r>
          <w:bookmarkStart w:name="_Hlk178751994" w:id="3"/>
          <w:r w:rsidRPr="29137EA0" w:rsidR="5B18F7AF">
            <w:rPr>
              <w:rFonts w:ascii="Tahoma" w:hAnsi="Tahoma" w:cs="Tahoma"/>
              <w:b w:val="1"/>
              <w:bCs w:val="1"/>
              <w:sz w:val="28"/>
              <w:szCs w:val="28"/>
            </w:rPr>
            <w:t xml:space="preserve">PAVIRŠINIŲ NUOTEKŲ TINKLO LIEPKALNIO G., VILNIAUS M., </w:t>
          </w:r>
          <w:r w:rsidRPr="29137EA0" w:rsidR="5B18F7AF">
            <w:rPr>
              <w:rFonts w:ascii="Tahoma" w:hAnsi="Tahoma" w:cs="Tahoma"/>
              <w:b w:val="1"/>
              <w:bCs w:val="1"/>
              <w:sz w:val="28"/>
              <w:szCs w:val="28"/>
            </w:rPr>
            <w:t xml:space="preserve"> PAPRASTOJO</w:t>
          </w:r>
          <w:r w:rsidRPr="29137EA0" w:rsidR="5B18F7AF">
            <w:rPr>
              <w:rFonts w:ascii="Tahoma" w:hAnsi="Tahoma" w:cs="Tahoma"/>
              <w:b w:val="1"/>
              <w:bCs w:val="1"/>
              <w:sz w:val="28"/>
              <w:szCs w:val="28"/>
            </w:rPr>
            <w:t xml:space="preserve"> REMONTO DARBAI, </w:t>
          </w:r>
          <w:bookmarkEnd w:id="3"/>
          <w:r w:rsidRPr="29137EA0" w:rsidR="5B18F7AF">
            <w:rPr>
              <w:rFonts w:ascii="Tahoma" w:hAnsi="Tahoma" w:cs="Tahoma"/>
              <w:b w:val="1"/>
              <w:bCs w:val="1"/>
              <w:sz w:val="28"/>
              <w:szCs w:val="28"/>
            </w:rPr>
            <w:t>NR. 2561“</w:t>
          </w:r>
        </w:p>
        <w:p w:rsidRPr="00D838E4" w:rsidR="009C7DEA" w:rsidP="009C7DEA" w:rsidRDefault="009C7DEA" w14:paraId="511E24BF" w14:textId="77777777">
          <w:pPr>
            <w:spacing w:line="20" w:lineRule="atLeast"/>
            <w:contextualSpacing/>
            <w:jc w:val="center"/>
            <w:rPr>
              <w:rFonts w:ascii="Tahoma" w:hAnsi="Tahoma" w:cs="Tahoma"/>
              <w:b/>
              <w:bCs/>
              <w:sz w:val="28"/>
              <w:szCs w:val="28"/>
            </w:rPr>
          </w:pPr>
          <w:r w:rsidRPr="00D838E4">
            <w:rPr>
              <w:rFonts w:ascii="Tahoma" w:hAnsi="Tahoma" w:cs="Tahoma"/>
              <w:b/>
              <w:bCs/>
              <w:sz w:val="28"/>
              <w:szCs w:val="28"/>
            </w:rPr>
            <w:t>ATVIRO KONKURSO SPECIALIOSIOS SĄLYGOS</w:t>
          </w:r>
        </w:p>
        <w:p w:rsidRPr="00D838E4" w:rsidR="009C7DEA" w:rsidP="009C7DEA" w:rsidRDefault="009C7DEA" w14:paraId="0C7497A5" w14:textId="77777777">
          <w:pPr>
            <w:spacing w:line="20" w:lineRule="atLeast"/>
            <w:contextualSpacing/>
            <w:rPr>
              <w:rFonts w:ascii="Tahoma" w:hAnsi="Tahoma" w:cs="Tahoma"/>
              <w:sz w:val="28"/>
              <w:szCs w:val="28"/>
            </w:rPr>
          </w:pPr>
        </w:p>
        <w:p w:rsidRPr="00D838E4" w:rsidR="009C7DEA" w:rsidP="009C7DEA" w:rsidRDefault="009C7DEA" w14:paraId="6FEA49C3" w14:textId="77777777">
          <w:pPr>
            <w:spacing w:after="120" w:line="20" w:lineRule="atLeast"/>
            <w:contextualSpacing/>
            <w:jc w:val="center"/>
            <w:rPr>
              <w:rFonts w:ascii="Tahoma" w:hAnsi="Tahoma" w:cs="Tahoma"/>
            </w:rPr>
          </w:pPr>
        </w:p>
        <w:p w:rsidRPr="00014D95" w:rsidR="009C7DEA" w:rsidP="009C7DEA" w:rsidRDefault="009C7DEA" w14:paraId="0A1CC038" w14:textId="77777777">
          <w:pPr>
            <w:spacing w:after="120" w:line="20" w:lineRule="atLeast"/>
            <w:contextualSpacing/>
            <w:rPr>
              <w:rFonts w:ascii="Tahoma" w:hAnsi="Tahoma" w:cs="Tahoma"/>
            </w:rPr>
          </w:pPr>
          <w:r w:rsidRPr="00D838E4">
            <w:rPr>
              <w:rFonts w:ascii="Tahoma" w:hAnsi="Tahoma" w:cs="Tahoma"/>
            </w:rPr>
            <w:br w:type="page"/>
          </w:r>
        </w:p>
        <w:sdt>
          <w:sdtPr>
            <w:rPr>
              <w:rFonts w:ascii="Tahoma" w:hAnsi="Tahoma" w:cs="Tahoma"/>
              <w:b/>
              <w:bCs/>
              <w:smallCaps/>
              <w:shd w:val="clear" w:color="auto" w:fill="E6E6E6"/>
            </w:rPr>
            <w:id w:val="707541176"/>
            <w:docPartObj>
              <w:docPartGallery w:val="Table of Contents"/>
              <w:docPartUnique/>
            </w:docPartObj>
          </w:sdtPr>
          <w:sdtEndPr>
            <w:rPr>
              <w:rFonts w:ascii="Tahoma" w:hAnsi="Tahoma" w:cs="Tahoma"/>
              <w:b w:val="0"/>
              <w:bCs w:val="0"/>
              <w:caps w:val="0"/>
              <w:smallCaps w:val="0"/>
            </w:rPr>
          </w:sdtEndPr>
          <w:sdtContent>
            <w:p w:rsidRPr="00014D95" w:rsidR="009C7DEA" w:rsidP="009C7DEA" w:rsidRDefault="009C7DEA" w14:paraId="0C06D9EC" w14:textId="77777777">
              <w:pPr>
                <w:spacing w:after="120" w:line="20" w:lineRule="atLeast"/>
                <w:contextualSpacing/>
                <w:rPr>
                  <w:rFonts w:ascii="Tahoma" w:hAnsi="Tahoma" w:cs="Tahoma"/>
                </w:rPr>
              </w:pPr>
              <w:r w:rsidRPr="00014D95">
                <w:rPr>
                  <w:rFonts w:ascii="Tahoma" w:hAnsi="Tahoma" w:cs="Tahoma"/>
                </w:rPr>
                <w:t>TURINYS</w:t>
              </w:r>
            </w:p>
            <w:p w:rsidRPr="00014D95" w:rsidR="009C7DEA" w:rsidP="009C7DEA" w:rsidRDefault="009C7DEA" w14:paraId="7DE2E156" w14:textId="77777777">
              <w:pPr>
                <w:pStyle w:val="TOC1"/>
                <w:tabs>
                  <w:tab w:val="left" w:pos="720"/>
                </w:tabs>
                <w:rPr>
                  <w:rFonts w:ascii="Tahoma" w:hAnsi="Tahoma" w:cs="Tahoma"/>
                  <w:noProof/>
                  <w:kern w:val="2"/>
                  <w:sz w:val="24"/>
                  <w:szCs w:val="24"/>
                  <w:lang w:val="en-US" w:eastAsia="en-US"/>
                  <w14:ligatures w14:val="standardContextual"/>
                </w:rPr>
              </w:pPr>
              <w:r w:rsidRPr="00014D95">
                <w:rPr>
                  <w:rFonts w:ascii="Tahoma" w:hAnsi="Tahoma" w:cs="Tahoma"/>
                  <w:color w:val="2B579A"/>
                  <w:shd w:val="clear" w:color="auto" w:fill="E6E6E6"/>
                </w:rPr>
                <w:fldChar w:fldCharType="begin"/>
              </w:r>
              <w:r w:rsidRPr="00014D95">
                <w:rPr>
                  <w:rFonts w:ascii="Tahoma" w:hAnsi="Tahoma" w:cs="Tahoma"/>
                </w:rPr>
                <w:instrText xml:space="preserve"> TOC \o "1-3" \h \z \u </w:instrText>
              </w:r>
              <w:r w:rsidRPr="00014D95">
                <w:rPr>
                  <w:rFonts w:ascii="Tahoma" w:hAnsi="Tahoma" w:cs="Tahoma"/>
                  <w:color w:val="2B579A"/>
                  <w:shd w:val="clear" w:color="auto" w:fill="E6E6E6"/>
                </w:rPr>
                <w:fldChar w:fldCharType="separate"/>
              </w:r>
              <w:hyperlink w:history="1" w:anchor="_Toc168940687">
                <w:r w:rsidRPr="00014D95">
                  <w:rPr>
                    <w:rStyle w:val="Hyperlink"/>
                    <w:rFonts w:ascii="Tahoma" w:hAnsi="Tahoma" w:cs="Tahoma"/>
                    <w:noProof/>
                  </w:rPr>
                  <w:t>1.</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Bendra informacija</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_Toc168940687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2</w:t>
                </w:r>
                <w:r w:rsidRPr="00014D95">
                  <w:rPr>
                    <w:rFonts w:ascii="Tahoma" w:hAnsi="Tahoma" w:cs="Tahoma"/>
                    <w:noProof/>
                    <w:webHidden/>
                  </w:rPr>
                  <w:fldChar w:fldCharType="end"/>
                </w:r>
              </w:hyperlink>
            </w:p>
            <w:p w:rsidRPr="00014D95" w:rsidR="009C7DEA" w:rsidP="009C7DEA" w:rsidRDefault="009C7DEA" w14:paraId="03EB9FB3" w14:textId="77777777">
              <w:pPr>
                <w:pStyle w:val="TOC1"/>
                <w:rPr>
                  <w:rFonts w:ascii="Tahoma" w:hAnsi="Tahoma" w:cs="Tahoma"/>
                  <w:noProof/>
                  <w:kern w:val="2"/>
                  <w:sz w:val="24"/>
                  <w:szCs w:val="24"/>
                  <w:lang w:val="en-US" w:eastAsia="en-US"/>
                  <w14:ligatures w14:val="standardContextual"/>
                </w:rPr>
              </w:pPr>
              <w:hyperlink w:history="1" w:anchor="_Toc168940688">
                <w:r w:rsidRPr="00014D95">
                  <w:rPr>
                    <w:rStyle w:val="Hyperlink"/>
                    <w:rFonts w:ascii="Tahoma" w:hAnsi="Tahoma" w:cs="Tahoma"/>
                    <w:noProof/>
                  </w:rPr>
                  <w:t>2. Pirkimo objektas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_Toc168940688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2</w:t>
                </w:r>
                <w:r w:rsidRPr="00014D95">
                  <w:rPr>
                    <w:rFonts w:ascii="Tahoma" w:hAnsi="Tahoma" w:cs="Tahoma"/>
                    <w:noProof/>
                    <w:webHidden/>
                  </w:rPr>
                  <w:fldChar w:fldCharType="end"/>
                </w:r>
              </w:hyperlink>
            </w:p>
            <w:p w:rsidRPr="00014D95" w:rsidR="009C7DEA" w:rsidP="009C7DEA" w:rsidRDefault="009C7DEA" w14:paraId="015A4875" w14:textId="77777777">
              <w:pPr>
                <w:pStyle w:val="TOC1"/>
                <w:rPr>
                  <w:rFonts w:ascii="Tahoma" w:hAnsi="Tahoma" w:cs="Tahoma"/>
                  <w:noProof/>
                  <w:kern w:val="2"/>
                  <w:sz w:val="24"/>
                  <w:szCs w:val="24"/>
                  <w:lang w:val="en-US" w:eastAsia="en-US"/>
                  <w14:ligatures w14:val="standardContextual"/>
                </w:rPr>
              </w:pPr>
              <w:hyperlink w:history="1" w:anchor="_Toc168940689">
                <w:r w:rsidRPr="00014D95">
                  <w:rPr>
                    <w:rStyle w:val="Hyperlink"/>
                    <w:rFonts w:ascii="Tahoma" w:hAnsi="Tahoma" w:cs="Tahoma"/>
                    <w:noProof/>
                  </w:rPr>
                  <w:t>3. Susitikimai su tiekėjais ir objekto apžiūra</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_Toc168940689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3</w:t>
                </w:r>
                <w:r w:rsidRPr="00014D95">
                  <w:rPr>
                    <w:rFonts w:ascii="Tahoma" w:hAnsi="Tahoma" w:cs="Tahoma"/>
                    <w:noProof/>
                    <w:webHidden/>
                  </w:rPr>
                  <w:fldChar w:fldCharType="end"/>
                </w:r>
              </w:hyperlink>
            </w:p>
            <w:p w:rsidRPr="00014D95" w:rsidR="009C7DEA" w:rsidP="009C7DEA" w:rsidRDefault="009C7DEA" w14:paraId="7F9A6D58" w14:textId="77777777">
              <w:pPr>
                <w:pStyle w:val="TOC1"/>
                <w:rPr>
                  <w:rFonts w:ascii="Tahoma" w:hAnsi="Tahoma" w:cs="Tahoma"/>
                  <w:noProof/>
                  <w:kern w:val="2"/>
                  <w:sz w:val="24"/>
                  <w:szCs w:val="24"/>
                  <w:lang w:val="en-US" w:eastAsia="en-US"/>
                  <w14:ligatures w14:val="standardContextual"/>
                </w:rPr>
              </w:pPr>
              <w:hyperlink w:history="1" w:anchor="_Toc168940690">
                <w:r w:rsidRPr="00014D95">
                  <w:rPr>
                    <w:rStyle w:val="Hyperlink"/>
                    <w:rFonts w:ascii="Tahoma" w:hAnsi="Tahoma" w:cs="Tahoma"/>
                    <w:noProof/>
                  </w:rPr>
                  <w:t>4. Tiekėjų pašalinimo pagrindai ir kvalifikacijos reikalavimai</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_Toc168940690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3</w:t>
                </w:r>
                <w:r w:rsidRPr="00014D95">
                  <w:rPr>
                    <w:rFonts w:ascii="Tahoma" w:hAnsi="Tahoma" w:cs="Tahoma"/>
                    <w:noProof/>
                    <w:webHidden/>
                  </w:rPr>
                  <w:fldChar w:fldCharType="end"/>
                </w:r>
              </w:hyperlink>
            </w:p>
            <w:p w:rsidRPr="00014D95" w:rsidR="009C7DEA" w:rsidP="009C7DEA" w:rsidRDefault="009C7DEA" w14:paraId="6261B5B0" w14:textId="77777777">
              <w:pPr>
                <w:pStyle w:val="TOC1"/>
                <w:rPr>
                  <w:rFonts w:ascii="Tahoma" w:hAnsi="Tahoma" w:cs="Tahoma"/>
                  <w:noProof/>
                  <w:kern w:val="2"/>
                  <w:sz w:val="24"/>
                  <w:szCs w:val="24"/>
                  <w:lang w:val="en-US" w:eastAsia="en-US"/>
                  <w14:ligatures w14:val="standardContextual"/>
                </w:rPr>
              </w:pPr>
              <w:hyperlink w:history="1" w:anchor="_Toc168940691">
                <w:r w:rsidRPr="00014D95">
                  <w:rPr>
                    <w:rStyle w:val="Hyperlink"/>
                    <w:rFonts w:ascii="Tahoma" w:hAnsi="Tahoma" w:cs="Tahoma"/>
                    <w:noProof/>
                  </w:rPr>
                  <w:t>5.Reikalavimai, susiję su nacionaliniu saugumu</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_Toc168940691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3</w:t>
                </w:r>
                <w:r w:rsidRPr="00014D95">
                  <w:rPr>
                    <w:rFonts w:ascii="Tahoma" w:hAnsi="Tahoma" w:cs="Tahoma"/>
                    <w:noProof/>
                    <w:webHidden/>
                  </w:rPr>
                  <w:fldChar w:fldCharType="end"/>
                </w:r>
              </w:hyperlink>
            </w:p>
            <w:p w:rsidRPr="00014D95" w:rsidR="009C7DEA" w:rsidP="009C7DEA" w:rsidRDefault="009C7DEA" w14:paraId="59841BE5" w14:textId="77777777">
              <w:pPr>
                <w:pStyle w:val="TOC1"/>
                <w:rPr>
                  <w:rFonts w:ascii="Tahoma" w:hAnsi="Tahoma" w:cs="Tahoma"/>
                  <w:noProof/>
                  <w:kern w:val="2"/>
                  <w:sz w:val="24"/>
                  <w:szCs w:val="24"/>
                  <w:lang w:val="en-US" w:eastAsia="en-US"/>
                  <w14:ligatures w14:val="standardContextual"/>
                </w:rPr>
              </w:pPr>
              <w:hyperlink w:history="1" w:anchor="_Toc168940692">
                <w:r w:rsidRPr="00014D95">
                  <w:rPr>
                    <w:rStyle w:val="Hyperlink"/>
                    <w:rFonts w:ascii="Tahoma" w:hAnsi="Tahoma" w:cs="Tahoma"/>
                    <w:noProof/>
                  </w:rPr>
                  <w:t>6. Specialieji reikalavimai pasiūlymų rengimui ir pateikimui</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_Toc168940692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3</w:t>
                </w:r>
                <w:r w:rsidRPr="00014D95">
                  <w:rPr>
                    <w:rFonts w:ascii="Tahoma" w:hAnsi="Tahoma" w:cs="Tahoma"/>
                    <w:noProof/>
                    <w:webHidden/>
                  </w:rPr>
                  <w:fldChar w:fldCharType="end"/>
                </w:r>
              </w:hyperlink>
            </w:p>
            <w:p w:rsidRPr="00014D95" w:rsidR="009C7DEA" w:rsidP="009C7DEA" w:rsidRDefault="009C7DEA" w14:paraId="3C2EFCCE" w14:textId="77777777">
              <w:pPr>
                <w:pStyle w:val="TOC1"/>
                <w:tabs>
                  <w:tab w:val="left" w:pos="720"/>
                </w:tabs>
                <w:rPr>
                  <w:rFonts w:ascii="Tahoma" w:hAnsi="Tahoma" w:cs="Tahoma"/>
                  <w:noProof/>
                  <w:kern w:val="2"/>
                  <w:sz w:val="24"/>
                  <w:szCs w:val="24"/>
                  <w:lang w:val="en-US" w:eastAsia="en-US"/>
                  <w14:ligatures w14:val="standardContextual"/>
                </w:rPr>
              </w:pPr>
              <w:hyperlink w:history="1" w:anchor="_Toc168940693">
                <w:r w:rsidRPr="00014D95">
                  <w:rPr>
                    <w:rStyle w:val="Hyperlink"/>
                    <w:rFonts w:ascii="Tahoma" w:hAnsi="Tahoma" w:eastAsia="Calibri" w:cs="Tahoma"/>
                    <w:noProof/>
                  </w:rPr>
                  <w:t>7.</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Pasiūlymo galiojimo užtikrinimas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_Toc168940693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4</w:t>
                </w:r>
                <w:r w:rsidRPr="00014D95">
                  <w:rPr>
                    <w:rFonts w:ascii="Tahoma" w:hAnsi="Tahoma" w:cs="Tahoma"/>
                    <w:noProof/>
                    <w:webHidden/>
                  </w:rPr>
                  <w:fldChar w:fldCharType="end"/>
                </w:r>
              </w:hyperlink>
            </w:p>
            <w:p w:rsidRPr="00014D95" w:rsidR="009C7DEA" w:rsidP="009C7DEA" w:rsidRDefault="009C7DEA" w14:paraId="71A531CA" w14:textId="77777777">
              <w:pPr>
                <w:pStyle w:val="TOC1"/>
                <w:tabs>
                  <w:tab w:val="left" w:pos="720"/>
                </w:tabs>
                <w:rPr>
                  <w:rFonts w:ascii="Tahoma" w:hAnsi="Tahoma" w:cs="Tahoma"/>
                  <w:noProof/>
                  <w:kern w:val="2"/>
                  <w:sz w:val="24"/>
                  <w:szCs w:val="24"/>
                  <w:lang w:val="en-US" w:eastAsia="en-US"/>
                  <w14:ligatures w14:val="standardContextual"/>
                </w:rPr>
              </w:pPr>
              <w:hyperlink w:history="1" w:anchor="_Toc168940694">
                <w:r w:rsidRPr="00014D95">
                  <w:rPr>
                    <w:rStyle w:val="Hyperlink"/>
                    <w:rFonts w:ascii="Tahoma" w:hAnsi="Tahoma" w:eastAsia="Calibri" w:cs="Tahoma"/>
                    <w:noProof/>
                  </w:rPr>
                  <w:t>8.</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Elektroninis aukcionas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_Toc168940694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4</w:t>
                </w:r>
                <w:r w:rsidRPr="00014D95">
                  <w:rPr>
                    <w:rFonts w:ascii="Tahoma" w:hAnsi="Tahoma" w:cs="Tahoma"/>
                    <w:noProof/>
                    <w:webHidden/>
                  </w:rPr>
                  <w:fldChar w:fldCharType="end"/>
                </w:r>
              </w:hyperlink>
            </w:p>
            <w:p w:rsidRPr="00014D95" w:rsidR="009C7DEA" w:rsidP="009C7DEA" w:rsidRDefault="009C7DEA" w14:paraId="6974131C" w14:textId="77777777">
              <w:pPr>
                <w:pStyle w:val="TOC1"/>
                <w:tabs>
                  <w:tab w:val="left" w:pos="720"/>
                </w:tabs>
                <w:rPr>
                  <w:rFonts w:ascii="Tahoma" w:hAnsi="Tahoma" w:cs="Tahoma"/>
                  <w:noProof/>
                  <w:kern w:val="2"/>
                  <w:sz w:val="24"/>
                  <w:szCs w:val="24"/>
                  <w:lang w:val="en-US" w:eastAsia="en-US"/>
                  <w14:ligatures w14:val="standardContextual"/>
                </w:rPr>
              </w:pPr>
              <w:hyperlink w:history="1" w:anchor="_Toc168940695">
                <w:r w:rsidRPr="00014D95">
                  <w:rPr>
                    <w:rStyle w:val="Hyperlink"/>
                    <w:rFonts w:ascii="Tahoma" w:hAnsi="Tahoma" w:eastAsia="Calibri" w:cs="Tahoma"/>
                    <w:noProof/>
                  </w:rPr>
                  <w:t>9.</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Pasiūlymų vertinimas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_Toc168940695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4</w:t>
                </w:r>
                <w:r w:rsidRPr="00014D95">
                  <w:rPr>
                    <w:rFonts w:ascii="Tahoma" w:hAnsi="Tahoma" w:cs="Tahoma"/>
                    <w:noProof/>
                    <w:webHidden/>
                  </w:rPr>
                  <w:fldChar w:fldCharType="end"/>
                </w:r>
              </w:hyperlink>
            </w:p>
            <w:p w:rsidRPr="00014D95" w:rsidR="009C7DEA" w:rsidP="009C7DEA" w:rsidRDefault="009C7DEA" w14:paraId="250DF569" w14:textId="77777777">
              <w:pPr>
                <w:pStyle w:val="TOC1"/>
                <w:tabs>
                  <w:tab w:val="left" w:pos="720"/>
                </w:tabs>
                <w:rPr>
                  <w:rFonts w:ascii="Tahoma" w:hAnsi="Tahoma" w:cs="Tahoma"/>
                  <w:noProof/>
                  <w:kern w:val="2"/>
                  <w:sz w:val="24"/>
                  <w:szCs w:val="24"/>
                  <w:lang w:val="en-US" w:eastAsia="en-US"/>
                  <w14:ligatures w14:val="standardContextual"/>
                </w:rPr>
              </w:pPr>
              <w:hyperlink w:history="1" w:anchor="_Toc168940696">
                <w:r w:rsidRPr="00014D95">
                  <w:rPr>
                    <w:rStyle w:val="Hyperlink"/>
                    <w:rFonts w:ascii="Tahoma" w:hAnsi="Tahoma" w:eastAsia="Calibri" w:cs="Tahoma"/>
                    <w:noProof/>
                  </w:rPr>
                  <w:t>10.</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Sutarties sudarymas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_Toc168940696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5</w:t>
                </w:r>
                <w:r w:rsidRPr="00014D95">
                  <w:rPr>
                    <w:rFonts w:ascii="Tahoma" w:hAnsi="Tahoma" w:cs="Tahoma"/>
                    <w:noProof/>
                    <w:webHidden/>
                  </w:rPr>
                  <w:fldChar w:fldCharType="end"/>
                </w:r>
              </w:hyperlink>
            </w:p>
            <w:p w:rsidRPr="00014D95" w:rsidR="009C7DEA" w:rsidP="009C7DEA" w:rsidRDefault="009C7DEA" w14:paraId="238C87A0" w14:textId="77777777">
              <w:pPr>
                <w:pStyle w:val="TOC1"/>
                <w:tabs>
                  <w:tab w:val="left" w:pos="720"/>
                </w:tabs>
                <w:rPr>
                  <w:rFonts w:ascii="Tahoma" w:hAnsi="Tahoma" w:cs="Tahoma"/>
                  <w:noProof/>
                  <w:kern w:val="2"/>
                  <w:sz w:val="24"/>
                  <w:szCs w:val="24"/>
                  <w:lang w:val="en-US" w:eastAsia="en-US"/>
                  <w14:ligatures w14:val="standardContextual"/>
                </w:rPr>
              </w:pPr>
              <w:hyperlink w:history="1" w:anchor="_Toc168940697">
                <w:r w:rsidRPr="00014D95">
                  <w:rPr>
                    <w:rStyle w:val="Hyperlink"/>
                    <w:rFonts w:ascii="Tahoma" w:hAnsi="Tahoma" w:cs="Tahoma"/>
                    <w:noProof/>
                  </w:rPr>
                  <w:t>11.</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Kitos sąlygos</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_Toc168940697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5</w:t>
                </w:r>
                <w:r w:rsidRPr="00014D95">
                  <w:rPr>
                    <w:rFonts w:ascii="Tahoma" w:hAnsi="Tahoma" w:cs="Tahoma"/>
                    <w:noProof/>
                    <w:webHidden/>
                  </w:rPr>
                  <w:fldChar w:fldCharType="end"/>
                </w:r>
              </w:hyperlink>
            </w:p>
            <w:p w:rsidRPr="00014D95" w:rsidR="009C7DEA" w:rsidP="009C7DEA" w:rsidRDefault="009C7DEA" w14:paraId="613BCDBB" w14:textId="77777777">
              <w:pPr>
                <w:pStyle w:val="TOC1"/>
                <w:tabs>
                  <w:tab w:val="left" w:pos="720"/>
                </w:tabs>
                <w:rPr>
                  <w:rFonts w:ascii="Tahoma" w:hAnsi="Tahoma" w:cs="Tahoma"/>
                  <w:noProof/>
                  <w:kern w:val="2"/>
                  <w:sz w:val="24"/>
                  <w:szCs w:val="24"/>
                  <w:lang w:val="en-US" w:eastAsia="en-US"/>
                  <w14:ligatures w14:val="standardContextual"/>
                </w:rPr>
              </w:pPr>
              <w:hyperlink w:history="1" w:anchor="_Toc168940698">
                <w:r w:rsidRPr="00014D95">
                  <w:rPr>
                    <w:rStyle w:val="Hyperlink"/>
                    <w:rFonts w:ascii="Tahoma" w:hAnsi="Tahoma" w:cs="Tahoma"/>
                    <w:noProof/>
                  </w:rPr>
                  <w:t>12.</w:t>
                </w:r>
                <w:r w:rsidRPr="00014D95">
                  <w:rPr>
                    <w:rFonts w:ascii="Tahoma" w:hAnsi="Tahoma" w:cs="Tahoma"/>
                    <w:noProof/>
                    <w:kern w:val="2"/>
                    <w:sz w:val="24"/>
                    <w:szCs w:val="24"/>
                    <w:lang w:val="en-US" w:eastAsia="en-US"/>
                    <w14:ligatures w14:val="standardContextual"/>
                  </w:rPr>
                  <w:tab/>
                </w:r>
                <w:r w:rsidRPr="00014D95">
                  <w:rPr>
                    <w:rStyle w:val="Hyperlink"/>
                    <w:rFonts w:ascii="Tahoma" w:hAnsi="Tahoma" w:cs="Tahoma"/>
                    <w:noProof/>
                  </w:rPr>
                  <w:t>Terminai</w:t>
                </w:r>
                <w:r w:rsidRPr="00014D95">
                  <w:rPr>
                    <w:rFonts w:ascii="Tahoma" w:hAnsi="Tahoma" w:cs="Tahoma"/>
                    <w:noProof/>
                    <w:webHidden/>
                  </w:rPr>
                  <w:tab/>
                </w:r>
                <w:r w:rsidRPr="00014D95">
                  <w:rPr>
                    <w:rFonts w:ascii="Tahoma" w:hAnsi="Tahoma" w:cs="Tahoma"/>
                    <w:noProof/>
                    <w:webHidden/>
                  </w:rPr>
                  <w:fldChar w:fldCharType="begin"/>
                </w:r>
                <w:r w:rsidRPr="00014D95">
                  <w:rPr>
                    <w:rFonts w:ascii="Tahoma" w:hAnsi="Tahoma" w:cs="Tahoma"/>
                    <w:noProof/>
                    <w:webHidden/>
                  </w:rPr>
                  <w:instrText xml:space="preserve"> PAGEREF _Toc168940698 \h </w:instrText>
                </w:r>
                <w:r w:rsidRPr="00014D95">
                  <w:rPr>
                    <w:rFonts w:ascii="Tahoma" w:hAnsi="Tahoma" w:cs="Tahoma"/>
                    <w:noProof/>
                    <w:webHidden/>
                  </w:rPr>
                </w:r>
                <w:r w:rsidRPr="00014D95">
                  <w:rPr>
                    <w:rFonts w:ascii="Tahoma" w:hAnsi="Tahoma" w:cs="Tahoma"/>
                    <w:noProof/>
                    <w:webHidden/>
                  </w:rPr>
                  <w:fldChar w:fldCharType="separate"/>
                </w:r>
                <w:r w:rsidRPr="00014D95">
                  <w:rPr>
                    <w:rFonts w:ascii="Tahoma" w:hAnsi="Tahoma" w:cs="Tahoma"/>
                    <w:noProof/>
                    <w:webHidden/>
                  </w:rPr>
                  <w:t>5</w:t>
                </w:r>
                <w:r w:rsidRPr="00014D95">
                  <w:rPr>
                    <w:rFonts w:ascii="Tahoma" w:hAnsi="Tahoma" w:cs="Tahoma"/>
                    <w:noProof/>
                    <w:webHidden/>
                  </w:rPr>
                  <w:fldChar w:fldCharType="end"/>
                </w:r>
              </w:hyperlink>
            </w:p>
            <w:p w:rsidRPr="00014D95" w:rsidR="009C7DEA" w:rsidP="009C7DEA" w:rsidRDefault="009C7DEA" w14:paraId="4E505926" w14:textId="77777777">
              <w:pPr>
                <w:spacing w:after="120" w:line="20" w:lineRule="atLeast"/>
                <w:contextualSpacing/>
                <w:rPr>
                  <w:rFonts w:ascii="Tahoma" w:hAnsi="Tahoma" w:cs="Tahoma"/>
                </w:rPr>
              </w:pPr>
              <w:r w:rsidRPr="00014D95">
                <w:rPr>
                  <w:rFonts w:ascii="Tahoma" w:hAnsi="Tahoma" w:cs="Tahoma"/>
                  <w:b/>
                  <w:bCs/>
                  <w:color w:val="2B579A"/>
                  <w:shd w:val="clear" w:color="auto" w:fill="E6E6E6"/>
                </w:rPr>
                <w:fldChar w:fldCharType="end"/>
              </w:r>
            </w:p>
          </w:sdtContent>
        </w:sdt>
        <w:p w:rsidRPr="00014D95" w:rsidR="009C7DEA" w:rsidP="009C7DEA" w:rsidRDefault="009C7DEA" w14:paraId="7B78D4F4" w14:textId="77777777">
          <w:pPr>
            <w:rPr>
              <w:rFonts w:ascii="Tahoma" w:hAnsi="Tahoma" w:cs="Tahoma"/>
            </w:rPr>
          </w:pPr>
        </w:p>
        <w:p w:rsidRPr="00014D95" w:rsidR="009C7DEA" w:rsidP="009C7DEA" w:rsidRDefault="009C7DEA" w14:paraId="658E7FC9" w14:textId="77777777">
          <w:pPr>
            <w:tabs>
              <w:tab w:val="left" w:pos="426"/>
            </w:tabs>
            <w:spacing w:after="0"/>
            <w:rPr>
              <w:rFonts w:ascii="Tahoma" w:hAnsi="Tahoma" w:cs="Tahoma"/>
              <w:b/>
              <w:bCs/>
            </w:rPr>
          </w:pPr>
          <w:r w:rsidRPr="00014D95">
            <w:rPr>
              <w:rFonts w:ascii="Tahoma" w:hAnsi="Tahoma" w:cs="Tahoma"/>
              <w:b/>
              <w:bCs/>
            </w:rPr>
            <w:t>PRIEDAI:</w:t>
          </w:r>
        </w:p>
        <w:p w:rsidRPr="00014D95" w:rsidR="009C7DEA" w:rsidP="009C7DEA" w:rsidRDefault="009C7DEA" w14:paraId="26C938A2" w14:textId="77777777">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1 priedas „Techninė specifikacija“;</w:t>
          </w:r>
        </w:p>
        <w:p w:rsidRPr="00014D95" w:rsidR="009C7DEA" w:rsidP="009C7DEA" w:rsidRDefault="009C7DEA" w14:paraId="108E66F0" w14:textId="77777777">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2 priedas „Tiekėjų pašalinimo pagrindai“;</w:t>
          </w:r>
        </w:p>
        <w:p w:rsidRPr="00014D95" w:rsidR="009C7DEA" w:rsidP="009C7DEA" w:rsidRDefault="009C7DEA" w14:paraId="420FAEA0" w14:textId="77777777">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3 priedas </w:t>
          </w:r>
          <w:bookmarkStart w:name="_Hlk168825371" w:id="4"/>
          <w:r w:rsidRPr="00014D95">
            <w:rPr>
              <w:rFonts w:ascii="Tahoma" w:hAnsi="Tahoma" w:cs="Tahoma"/>
            </w:rPr>
            <w:t>„Tiekėjų kvalifikacijos reikalavimai ir reikalaujami kokybės bei aplinkos apsaugos vadybos sistemų standartai“</w:t>
          </w:r>
          <w:bookmarkEnd w:id="4"/>
          <w:r w:rsidRPr="00014D95">
            <w:rPr>
              <w:rFonts w:ascii="Tahoma" w:hAnsi="Tahoma" w:cs="Tahoma"/>
            </w:rPr>
            <w:t>;</w:t>
          </w:r>
        </w:p>
        <w:p w:rsidRPr="00014D95" w:rsidR="009C7DEA" w:rsidP="009C7DEA" w:rsidRDefault="009C7DEA" w14:paraId="6EAAF4C2" w14:textId="77777777">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4 priedas „EBVPD“ (XML formatu);</w:t>
          </w:r>
        </w:p>
        <w:p w:rsidRPr="00014D95" w:rsidR="009C7DEA" w:rsidP="009C7DEA" w:rsidRDefault="009C7DEA" w14:paraId="2F7C9F01" w14:textId="77777777">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5 priedas „Pasiūlymo forma“;</w:t>
          </w:r>
        </w:p>
        <w:p w:rsidRPr="00014D95" w:rsidR="009C7DEA" w:rsidP="009C7DEA" w:rsidRDefault="009C7DEA" w14:paraId="5AECABD3" w14:textId="77777777">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Pirkimo sąlygų 6 priedas „Pasiūlymų vertinimo kriterijai ir sąlygos“;</w:t>
          </w:r>
        </w:p>
        <w:p w:rsidRPr="00014D95" w:rsidR="009C7DEA" w:rsidP="009C7DEA" w:rsidRDefault="009C7DEA" w14:paraId="44889BEA" w14:textId="51044611">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Pr>
              <w:rFonts w:ascii="Tahoma" w:hAnsi="Tahoma" w:cs="Tahoma"/>
            </w:rPr>
            <w:t>7</w:t>
          </w:r>
          <w:r w:rsidRPr="00014D95">
            <w:rPr>
              <w:rFonts w:ascii="Tahoma" w:hAnsi="Tahoma" w:cs="Tahoma"/>
            </w:rPr>
            <w:t xml:space="preserve"> priedas „</w:t>
          </w:r>
          <w:r w:rsidR="00C35B81">
            <w:rPr>
              <w:rFonts w:ascii="Tahoma" w:hAnsi="Tahoma" w:cs="Tahoma"/>
            </w:rPr>
            <w:t>Sutarties projektas</w:t>
          </w:r>
          <w:r w:rsidRPr="00014D95">
            <w:rPr>
              <w:rFonts w:ascii="Tahoma" w:hAnsi="Tahoma" w:cs="Tahoma"/>
            </w:rPr>
            <w:t>“;</w:t>
          </w:r>
        </w:p>
        <w:p w:rsidRPr="00C35B81" w:rsidR="009C7DEA" w:rsidP="00C35B81" w:rsidRDefault="009C7DEA" w14:paraId="6AA31D06" w14:textId="58CFA04A">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C35B81">
            <w:rPr>
              <w:rFonts w:ascii="Tahoma" w:hAnsi="Tahoma" w:cs="Tahoma"/>
            </w:rPr>
            <w:t>8</w:t>
          </w:r>
          <w:r w:rsidRPr="00014D95">
            <w:rPr>
              <w:rFonts w:ascii="Tahoma" w:hAnsi="Tahoma" w:cs="Tahoma"/>
            </w:rPr>
            <w:t xml:space="preserve"> priedas „</w:t>
          </w:r>
          <w:r w:rsidR="00C35B81">
            <w:rPr>
              <w:rFonts w:ascii="Tahoma" w:hAnsi="Tahoma" w:cs="Tahoma"/>
            </w:rPr>
            <w:t>Atliktų darbų sąrašas</w:t>
          </w:r>
          <w:r w:rsidRPr="00014D95">
            <w:rPr>
              <w:rFonts w:ascii="Tahoma" w:hAnsi="Tahoma" w:cs="Tahoma"/>
            </w:rPr>
            <w:t>“;</w:t>
          </w:r>
        </w:p>
        <w:p w:rsidRPr="00014D95" w:rsidR="009C7DEA" w:rsidP="009C7DEA" w:rsidRDefault="009C7DEA" w14:paraId="0E9D5157" w14:textId="49FEE84B">
          <w:pPr>
            <w:pStyle w:val="ListParagraph"/>
            <w:numPr>
              <w:ilvl w:val="0"/>
              <w:numId w:val="18"/>
            </w:numPr>
            <w:tabs>
              <w:tab w:val="left" w:pos="284"/>
              <w:tab w:val="left" w:pos="426"/>
            </w:tabs>
            <w:spacing w:after="0"/>
            <w:ind w:left="0" w:firstLine="0"/>
            <w:jc w:val="both"/>
            <w:rPr>
              <w:rFonts w:ascii="Tahoma" w:hAnsi="Tahoma" w:cs="Tahoma"/>
            </w:rPr>
          </w:pPr>
          <w:r w:rsidRPr="00014D95">
            <w:rPr>
              <w:rFonts w:ascii="Tahoma" w:hAnsi="Tahoma" w:cs="Tahoma"/>
            </w:rPr>
            <w:t xml:space="preserve">Pirkimo sąlygų </w:t>
          </w:r>
          <w:r w:rsidR="00C35B81">
            <w:rPr>
              <w:rFonts w:ascii="Tahoma" w:hAnsi="Tahoma" w:cs="Tahoma"/>
            </w:rPr>
            <w:t>9</w:t>
          </w:r>
          <w:r w:rsidRPr="00014D95">
            <w:rPr>
              <w:rFonts w:ascii="Tahoma" w:hAnsi="Tahoma" w:cs="Tahoma"/>
            </w:rPr>
            <w:t xml:space="preserve"> priedas „Atitikties deklaracija“.</w:t>
          </w:r>
        </w:p>
        <w:p w:rsidRPr="00014D95" w:rsidR="009C7DEA" w:rsidP="009C7DEA" w:rsidRDefault="009C7DEA" w14:paraId="44462822" w14:textId="77777777">
          <w:pPr>
            <w:pStyle w:val="TOC2"/>
            <w:tabs>
              <w:tab w:val="left" w:pos="284"/>
            </w:tabs>
            <w:ind w:left="0"/>
            <w:rPr>
              <w:noProof/>
              <w:kern w:val="2"/>
              <w:sz w:val="24"/>
              <w:szCs w:val="24"/>
              <w14:ligatures w14:val="standardContextual"/>
            </w:rPr>
          </w:pPr>
          <w:r w:rsidRPr="00014D95">
            <w:br w:type="page"/>
          </w:r>
        </w:p>
      </w:sdtContent>
    </w:sdt>
    <w:p w:rsidRPr="00D24970" w:rsidR="002415C7" w:rsidP="00457163" w:rsidRDefault="00263B34" w14:paraId="7DBFF88B" w14:textId="0FE73970">
      <w:pPr>
        <w:pStyle w:val="Heading1"/>
        <w:numPr>
          <w:ilvl w:val="0"/>
          <w:numId w:val="1"/>
        </w:numPr>
        <w:spacing w:line="20" w:lineRule="atLeast"/>
        <w:ind w:left="567" w:hanging="567"/>
        <w:contextualSpacing/>
        <w:rPr>
          <w:rFonts w:asciiTheme="minorHAnsi" w:hAnsiTheme="minorHAnsi" w:cstheme="minorHAnsi"/>
        </w:rPr>
      </w:pPr>
      <w:r w:rsidRPr="00D24970">
        <w:rPr>
          <w:rFonts w:asciiTheme="minorHAnsi" w:hAnsiTheme="minorHAnsi" w:cstheme="minorHAnsi"/>
        </w:rPr>
        <w:lastRenderedPageBreak/>
        <w:t>Bendra informacija</w:t>
      </w:r>
      <w:bookmarkEnd w:id="0"/>
    </w:p>
    <w:p w:rsidRPr="00014D95" w:rsidR="00977FE8" w:rsidP="00977FE8" w:rsidRDefault="00977FE8" w14:paraId="78C516F1" w14:textId="77777777">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Perkančioji organizacija – UAB „Grinda” (juridinio asmens kodas 120153047), adresas Eigulių g. 32, 03150 Vilnius (toliau – Perkančioji organizacija)</w:t>
      </w:r>
      <w:r w:rsidRPr="00014D95">
        <w:rPr>
          <w:rFonts w:ascii="Tahoma" w:hAnsi="Tahoma" w:eastAsia="Calibri" w:cs="Tahoma"/>
        </w:rPr>
        <w:t>.</w:t>
      </w:r>
    </w:p>
    <w:p w:rsidRPr="00014D95" w:rsidR="00977FE8" w:rsidP="00977FE8" w:rsidRDefault="00977FE8" w14:paraId="3C0E220C" w14:textId="77777777">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 xml:space="preserve">Pirkimas neatliekamas naudojantis centralizuotų pirkimų katalogu, nes reikiamų paslaugų centralizuotų pirkimų kataloge nėra.  </w:t>
      </w:r>
    </w:p>
    <w:p w:rsidRPr="00014D95" w:rsidR="00977FE8" w:rsidP="00977FE8" w:rsidRDefault="00977FE8" w14:paraId="053D0200" w14:textId="77777777">
      <w:pPr>
        <w:pStyle w:val="ListParagraph"/>
        <w:numPr>
          <w:ilvl w:val="1"/>
          <w:numId w:val="1"/>
        </w:numPr>
        <w:spacing w:after="0" w:line="20" w:lineRule="atLeast"/>
        <w:ind w:left="0" w:firstLine="567"/>
        <w:jc w:val="both"/>
        <w:rPr>
          <w:rFonts w:ascii="Tahoma" w:hAnsi="Tahoma" w:cs="Tahoma"/>
        </w:rPr>
      </w:pPr>
      <w:r w:rsidRPr="00014D95">
        <w:rPr>
          <w:rFonts w:ascii="Tahoma" w:hAnsi="Tahoma" w:eastAsia="Times New Roman" w:cs="Tahoma"/>
        </w:rPr>
        <w:t>Perkančioji organizacija nerezervuoja teisės dalyvauti pirkime.</w:t>
      </w:r>
    </w:p>
    <w:p w:rsidRPr="00014D95" w:rsidR="00977FE8" w:rsidP="00977FE8" w:rsidRDefault="00977FE8" w14:paraId="10827319" w14:textId="77777777">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Stebėtojai dalyvauti Komisijos posėdžiuose nėra kviečiami.</w:t>
      </w:r>
    </w:p>
    <w:p w:rsidRPr="00973708" w:rsidR="00977FE8" w:rsidP="00977FE8" w:rsidRDefault="00977FE8" w14:paraId="7786494A" w14:textId="26E6CD40">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 xml:space="preserve">Atliekamas žaliasis pirkimas. Pirkimas vykdomas vadovaujantis Lietuvos Respublikos aplinkos ministro 2011 m. birželio 28 d. </w:t>
      </w:r>
      <w:r w:rsidRPr="00973708">
        <w:rPr>
          <w:rFonts w:ascii="Tahoma" w:hAnsi="Tahoma" w:cs="Tahoma"/>
        </w:rPr>
        <w:t xml:space="preserve">įsakymo Nr. D1-508 „Dėl Aplinkos apsaugos kriterijų taikymo, vykdant žaliuosius pirkimus, tvarkos aprašo patvirtinimo“ </w:t>
      </w:r>
      <w:r w:rsidRPr="00973708" w:rsidR="00973708">
        <w:rPr>
          <w:rFonts w:ascii="Tahoma" w:hAnsi="Tahoma" w:cs="Tahoma"/>
        </w:rPr>
        <w:t>4.3</w:t>
      </w:r>
      <w:r w:rsidRPr="00973708">
        <w:rPr>
          <w:rFonts w:ascii="Tahoma" w:hAnsi="Tahoma" w:cs="Tahoma"/>
        </w:rPr>
        <w:t xml:space="preserve">  punktu (-</w:t>
      </w:r>
      <w:proofErr w:type="spellStart"/>
      <w:r w:rsidRPr="00973708">
        <w:rPr>
          <w:rFonts w:ascii="Tahoma" w:hAnsi="Tahoma" w:cs="Tahoma"/>
        </w:rPr>
        <w:t>ais</w:t>
      </w:r>
      <w:proofErr w:type="spellEnd"/>
      <w:r w:rsidRPr="00973708">
        <w:rPr>
          <w:rFonts w:ascii="Tahoma" w:hAnsi="Tahoma" w:cs="Tahoma"/>
        </w:rPr>
        <w:t xml:space="preserve">). Aplinkos apaugos kriterijai nustatyti </w:t>
      </w:r>
      <w:r w:rsidRPr="00973708" w:rsidR="00973708">
        <w:rPr>
          <w:rFonts w:ascii="Tahoma" w:hAnsi="Tahoma" w:cs="Tahoma"/>
        </w:rPr>
        <w:t>Pirkimo sąlygų 1 ir 3 prieduose</w:t>
      </w:r>
      <w:r w:rsidRPr="00973708">
        <w:rPr>
          <w:rFonts w:ascii="Tahoma" w:hAnsi="Tahoma" w:cs="Tahoma"/>
        </w:rPr>
        <w:t xml:space="preserve">. </w:t>
      </w:r>
    </w:p>
    <w:p w:rsidRPr="00014D95" w:rsidR="00977FE8" w:rsidP="00977FE8" w:rsidRDefault="00977FE8" w14:paraId="792A2E30" w14:textId="77777777">
      <w:pPr>
        <w:pStyle w:val="ListParagraph"/>
        <w:numPr>
          <w:ilvl w:val="1"/>
          <w:numId w:val="1"/>
        </w:numPr>
        <w:spacing w:after="0" w:line="20" w:lineRule="atLeast"/>
        <w:ind w:left="0" w:firstLine="567"/>
        <w:jc w:val="both"/>
        <w:rPr>
          <w:rFonts w:ascii="Tahoma" w:hAnsi="Tahoma" w:cs="Tahoma"/>
        </w:rPr>
      </w:pPr>
      <w:r w:rsidRPr="00014D95">
        <w:rPr>
          <w:rFonts w:ascii="Tahoma" w:hAnsi="Tahoma" w:eastAsia="Arial" w:cs="Tahoma"/>
        </w:rPr>
        <w:t xml:space="preserve">Išankstinis skelbimas apie pirkimą nebuvo paskelbtas. </w:t>
      </w:r>
    </w:p>
    <w:p w:rsidRPr="00014D95" w:rsidR="00977FE8" w:rsidP="00977FE8" w:rsidRDefault="00977FE8" w14:paraId="623ADE0C" w14:textId="77777777">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lang w:eastAsia="en-US"/>
        </w:rPr>
        <w:t>Pirkime</w:t>
      </w:r>
      <w:r w:rsidRPr="00014D95">
        <w:rPr>
          <w:rFonts w:ascii="Tahoma" w:hAnsi="Tahoma" w:cs="Tahoma"/>
        </w:rPr>
        <w:t xml:space="preserve"> perkančioji organizacija</w:t>
      </w:r>
      <w:r w:rsidRPr="00014D95">
        <w:rPr>
          <w:rFonts w:ascii="Tahoma" w:hAnsi="Tahoma" w:cs="Tahoma"/>
          <w:lang w:eastAsia="en-US"/>
        </w:rPr>
        <w:t xml:space="preserve"> nenumato skelbti pranešimo dėl savanoriško </w:t>
      </w:r>
      <w:proofErr w:type="spellStart"/>
      <w:r w:rsidRPr="00014D95">
        <w:rPr>
          <w:rFonts w:ascii="Tahoma" w:hAnsi="Tahoma" w:cs="Tahoma"/>
          <w:i/>
          <w:iCs/>
          <w:lang w:eastAsia="en-US"/>
        </w:rPr>
        <w:t>ex</w:t>
      </w:r>
      <w:proofErr w:type="spellEnd"/>
      <w:r w:rsidRPr="00014D95">
        <w:rPr>
          <w:rFonts w:ascii="Tahoma" w:hAnsi="Tahoma" w:cs="Tahoma"/>
          <w:i/>
          <w:iCs/>
          <w:lang w:eastAsia="en-US"/>
        </w:rPr>
        <w:t xml:space="preserve"> ante</w:t>
      </w:r>
      <w:r w:rsidRPr="00014D95">
        <w:rPr>
          <w:rFonts w:ascii="Tahoma" w:hAnsi="Tahoma" w:cs="Tahoma"/>
          <w:lang w:eastAsia="en-US"/>
        </w:rPr>
        <w:t xml:space="preserve"> skaidrumo.</w:t>
      </w:r>
    </w:p>
    <w:p w:rsidRPr="00014D95" w:rsidR="00977FE8" w:rsidP="00977FE8" w:rsidRDefault="00977FE8" w14:paraId="076560E2" w14:textId="77777777">
      <w:pPr>
        <w:pStyle w:val="ListParagraph"/>
        <w:numPr>
          <w:ilvl w:val="1"/>
          <w:numId w:val="1"/>
        </w:numPr>
        <w:spacing w:after="0" w:line="20" w:lineRule="atLeast"/>
        <w:ind w:left="0" w:firstLine="567"/>
        <w:jc w:val="both"/>
        <w:rPr>
          <w:rFonts w:ascii="Tahoma" w:hAnsi="Tahoma" w:cs="Tahoma"/>
        </w:rPr>
      </w:pPr>
      <w:r w:rsidRPr="00014D95">
        <w:rPr>
          <w:rFonts w:ascii="Tahoma" w:hAnsi="Tahoma" w:cs="Tahoma"/>
        </w:rPr>
        <w:t>Pirkime neleidžiama pateikti alternatyvių pasiūlymų.</w:t>
      </w:r>
    </w:p>
    <w:p w:rsidRPr="00014D95" w:rsidR="00977FE8" w:rsidP="00977FE8" w:rsidRDefault="00977FE8" w14:paraId="57426E81" w14:textId="77777777">
      <w:pPr>
        <w:pStyle w:val="ListParagraph"/>
        <w:numPr>
          <w:ilvl w:val="1"/>
          <w:numId w:val="1"/>
        </w:numPr>
        <w:spacing w:after="0" w:line="20" w:lineRule="atLeast"/>
        <w:ind w:left="0" w:firstLine="567"/>
        <w:jc w:val="both"/>
        <w:rPr>
          <w:rFonts w:ascii="Tahoma" w:hAnsi="Tahoma" w:cs="Tahoma"/>
        </w:rPr>
      </w:pPr>
      <w:r w:rsidRPr="00014D95">
        <w:rPr>
          <w:rFonts w:ascii="Tahoma" w:hAnsi="Tahoma" w:eastAsia="Arial" w:cs="Tahoma"/>
        </w:rPr>
        <w:t>Bendrosios pirkimo sąlygos yra neatskiriama šių pirkimo sąlygų dalis.</w:t>
      </w:r>
    </w:p>
    <w:p w:rsidR="00E35E7C" w:rsidP="00821FE8" w:rsidRDefault="00E35E7C" w14:paraId="72B80C87" w14:textId="7F5CD9C1">
      <w:pPr>
        <w:tabs>
          <w:tab w:val="left" w:pos="8300"/>
        </w:tabs>
        <w:spacing w:line="240" w:lineRule="auto"/>
        <w:rPr>
          <w:rFonts w:cstheme="minorHAnsi"/>
          <w:i/>
          <w:iCs/>
          <w:color w:val="FF0000"/>
          <w:sz w:val="22"/>
          <w:szCs w:val="22"/>
        </w:rPr>
      </w:pPr>
    </w:p>
    <w:p w:rsidRPr="00F0499F" w:rsidR="00B41C66" w:rsidP="00717DCC" w:rsidRDefault="00507DC9" w14:paraId="5DEDEBC7" w14:textId="1ED44FB6">
      <w:pPr>
        <w:pStyle w:val="Heading1"/>
        <w:spacing w:line="20" w:lineRule="atLeast"/>
        <w:contextualSpacing/>
      </w:pPr>
      <w:bookmarkStart w:name="_Ref39426332" w:id="5"/>
      <w:bookmarkStart w:name="_Ref39426338" w:id="6"/>
      <w:bookmarkStart w:name="_Toc126333929" w:id="7"/>
      <w:bookmarkEnd w:id="1"/>
      <w:r w:rsidRPr="00F4541C">
        <w:rPr>
          <w:rFonts w:ascii="Calibri" w:hAnsi="Calibri" w:cs="Calibri"/>
        </w:rPr>
        <w:t>2</w:t>
      </w:r>
      <w:r>
        <w:t xml:space="preserve">. </w:t>
      </w:r>
      <w:r w:rsidRPr="00D24970" w:rsidR="00B41C66">
        <w:rPr>
          <w:rFonts w:asciiTheme="minorHAnsi" w:hAnsiTheme="minorHAnsi" w:cstheme="minorHAnsi"/>
        </w:rPr>
        <w:t>Pirkimo objektas</w:t>
      </w:r>
      <w:bookmarkEnd w:id="5"/>
      <w:bookmarkEnd w:id="6"/>
      <w:bookmarkEnd w:id="7"/>
    </w:p>
    <w:p w:rsidRPr="00973708" w:rsidR="00977FE8" w:rsidP="00977FE8" w:rsidRDefault="00977FE8" w14:paraId="5024E535" w14:textId="69053A1A">
      <w:pPr>
        <w:numPr>
          <w:ilvl w:val="1"/>
          <w:numId w:val="5"/>
        </w:numPr>
        <w:spacing w:after="120" w:line="240" w:lineRule="auto"/>
        <w:ind w:left="0" w:firstLine="630"/>
        <w:contextualSpacing/>
        <w:jc w:val="both"/>
        <w:rPr>
          <w:rFonts w:ascii="Tahoma" w:hAnsi="Tahoma" w:cs="Tahoma"/>
        </w:rPr>
      </w:pPr>
      <w:r w:rsidRPr="29137EA0" w:rsidR="00977FE8">
        <w:rPr>
          <w:rFonts w:ascii="Tahoma" w:hAnsi="Tahoma" w:eastAsia="Calibri" w:cs="Tahoma"/>
        </w:rPr>
        <w:t xml:space="preserve">Perkančioji organizacija numato įsigyti </w:t>
      </w:r>
      <w:r w:rsidRPr="29137EA0" w:rsidR="00973708">
        <w:rPr>
          <w:rFonts w:ascii="Tahoma" w:hAnsi="Tahoma" w:eastAsia="Calibri" w:cs="Tahoma"/>
        </w:rPr>
        <w:t>Paviršinių nuotekų tinklo Liepkalnio g., Vilniaus m., paprastojo remonto darb</w:t>
      </w:r>
      <w:r w:rsidRPr="29137EA0" w:rsidR="00973708">
        <w:rPr>
          <w:rFonts w:ascii="Tahoma" w:hAnsi="Tahoma" w:eastAsia="Calibri" w:cs="Tahoma"/>
        </w:rPr>
        <w:t>us</w:t>
      </w:r>
      <w:r w:rsidRPr="29137EA0" w:rsidR="00977FE8">
        <w:rPr>
          <w:rFonts w:ascii="Tahoma" w:hAnsi="Tahoma" w:eastAsia="Calibri" w:cs="Tahoma"/>
        </w:rPr>
        <w:t xml:space="preserve"> (toliau –</w:t>
      </w:r>
      <w:ins w:author="Viktorija Balčiūnienė" w:date="2025-05-12T09:12:13.539Z" w:id="917076141">
        <w:r w:rsidRPr="29137EA0" w:rsidR="0547D9FA">
          <w:rPr>
            <w:rFonts w:ascii="Tahoma" w:hAnsi="Tahoma" w:eastAsia="Calibri" w:cs="Tahoma"/>
          </w:rPr>
          <w:t xml:space="preserve"> </w:t>
        </w:r>
      </w:ins>
      <w:r w:rsidRPr="29137EA0" w:rsidR="00977FE8">
        <w:rPr>
          <w:rFonts w:ascii="Tahoma" w:hAnsi="Tahoma" w:eastAsia="Calibri" w:cs="Tahoma"/>
          <w:b w:val="1"/>
          <w:bCs w:val="1"/>
        </w:rPr>
        <w:t>Darbai</w:t>
      </w:r>
      <w:r w:rsidRPr="29137EA0" w:rsidR="00977FE8">
        <w:rPr>
          <w:rFonts w:ascii="Tahoma" w:hAnsi="Tahoma" w:eastAsia="Calibri" w:cs="Tahoma"/>
        </w:rPr>
        <w:t>).</w:t>
      </w:r>
      <w:r w:rsidRPr="29137EA0" w:rsidR="00977FE8">
        <w:rPr>
          <w:rFonts w:ascii="Tahoma" w:hAnsi="Tahoma" w:cs="Tahoma"/>
        </w:rPr>
        <w:t xml:space="preserve"> Reikalavimai pirkimo objektui nustatyti specialiųjų pirkimo sąlygų 1 priede.</w:t>
      </w:r>
    </w:p>
    <w:p w:rsidRPr="00977FE8" w:rsidR="00977FE8" w:rsidP="00977FE8" w:rsidRDefault="00977FE8" w14:paraId="327A0995" w14:textId="77777777">
      <w:pPr>
        <w:widowControl w:val="0"/>
        <w:spacing w:before="40" w:after="40" w:line="240" w:lineRule="auto"/>
        <w:ind w:firstLine="709"/>
        <w:contextualSpacing/>
        <w:jc w:val="both"/>
        <w:rPr>
          <w:rFonts w:ascii="Tahoma" w:hAnsi="Tahoma" w:cs="Tahoma"/>
          <w:bCs/>
        </w:rPr>
      </w:pPr>
      <w:r w:rsidRPr="00973708">
        <w:rPr>
          <w:rFonts w:ascii="Tahoma" w:hAnsi="Tahoma" w:cs="Tahoma"/>
        </w:rPr>
        <w:t xml:space="preserve">2.2 Pirkimo objektas į dalis neskaidomas. Pirkimo apimtys, reikalavimai ir techninė specifikacija apibrėžti specialiųjų pirkimo </w:t>
      </w:r>
      <w:r w:rsidRPr="00977FE8">
        <w:rPr>
          <w:rFonts w:ascii="Tahoma" w:hAnsi="Tahoma" w:cs="Tahoma"/>
        </w:rPr>
        <w:t xml:space="preserve">sąlygų 1 priede. </w:t>
      </w:r>
      <w:r w:rsidRPr="00977FE8">
        <w:rPr>
          <w:rFonts w:ascii="Tahoma" w:hAnsi="Tahoma" w:cs="Tahoma"/>
          <w:bCs/>
        </w:rPr>
        <w:t xml:space="preserve"> </w:t>
      </w:r>
    </w:p>
    <w:p w:rsidRPr="00977FE8" w:rsidR="00977FE8" w:rsidP="00973708" w:rsidRDefault="00977FE8" w14:paraId="599F4264" w14:textId="4142A09B">
      <w:pPr>
        <w:widowControl w:val="0"/>
        <w:spacing w:before="40" w:after="40" w:line="240" w:lineRule="auto"/>
        <w:ind w:firstLine="709"/>
        <w:contextualSpacing/>
        <w:jc w:val="both"/>
        <w:rPr>
          <w:rFonts w:ascii="Tahoma" w:hAnsi="Tahoma" w:cs="Tahoma"/>
          <w:bCs/>
        </w:rPr>
      </w:pPr>
      <w:r w:rsidRPr="00977FE8">
        <w:rPr>
          <w:rFonts w:ascii="Tahoma" w:hAnsi="Tahoma" w:cs="Tahoma"/>
          <w:bCs/>
        </w:rPr>
        <w:t>Pirkimo objektas negali būti skaidomas į dalis dėl</w:t>
      </w:r>
      <w:r w:rsidR="00973708">
        <w:rPr>
          <w:rFonts w:ascii="Tahoma" w:hAnsi="Tahoma" w:cs="Tahoma"/>
          <w:bCs/>
        </w:rPr>
        <w:t xml:space="preserve"> </w:t>
      </w:r>
      <w:r w:rsidRPr="00973708">
        <w:rPr>
          <w:rFonts w:ascii="Tahoma" w:hAnsi="Tahoma" w:cs="Tahoma"/>
          <w:bCs/>
        </w:rPr>
        <w:t xml:space="preserve">techninių priežasčių – </w:t>
      </w:r>
      <w:r w:rsidRPr="00973708" w:rsidR="00973708">
        <w:rPr>
          <w:rFonts w:ascii="Tahoma" w:hAnsi="Tahoma" w:cs="Tahoma"/>
          <w:bCs/>
        </w:rPr>
        <w:t>perkami</w:t>
      </w:r>
      <w:r w:rsidR="00973708">
        <w:rPr>
          <w:rFonts w:ascii="Tahoma" w:hAnsi="Tahoma" w:cs="Tahoma"/>
          <w:bCs/>
        </w:rPr>
        <w:t xml:space="preserve"> darbai nedalomi ir skirti vienam objektui</w:t>
      </w:r>
      <w:r w:rsidRPr="00977FE8">
        <w:rPr>
          <w:rFonts w:ascii="Tahoma" w:hAnsi="Tahoma" w:cs="Tahoma"/>
          <w:bCs/>
        </w:rPr>
        <w:t>.</w:t>
      </w:r>
    </w:p>
    <w:p w:rsidRPr="00977FE8" w:rsidR="00977FE8" w:rsidP="00977FE8" w:rsidRDefault="00977FE8" w14:paraId="4DC2D988" w14:textId="77777777">
      <w:pPr>
        <w:spacing w:after="0" w:line="240" w:lineRule="auto"/>
        <w:ind w:firstLine="567"/>
        <w:contextualSpacing/>
        <w:jc w:val="both"/>
        <w:rPr>
          <w:rFonts w:ascii="Tahoma" w:hAnsi="Tahoma" w:cs="Tahoma"/>
        </w:rPr>
      </w:pPr>
      <w:r w:rsidRPr="00977FE8">
        <w:rPr>
          <w:rFonts w:ascii="Tahoma" w:hAnsi="Tahoma" w:cs="Tahoma"/>
        </w:rPr>
        <w:t xml:space="preserve">2.3.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rsidRPr="00977FE8" w:rsidR="00977FE8" w:rsidP="00977FE8" w:rsidRDefault="00977FE8" w14:paraId="47202321" w14:textId="77777777">
      <w:pPr>
        <w:spacing w:after="0" w:line="240" w:lineRule="auto"/>
        <w:ind w:firstLine="567"/>
        <w:contextualSpacing/>
        <w:jc w:val="both"/>
        <w:rPr>
          <w:rFonts w:ascii="Tahoma" w:hAnsi="Tahoma" w:cs="Tahoma"/>
        </w:rPr>
      </w:pPr>
      <w:r w:rsidRPr="00977FE8">
        <w:rPr>
          <w:rFonts w:ascii="Tahoma" w:hAnsi="Tahoma" w:cs="Tahoma"/>
        </w:rPr>
        <w:t xml:space="preserve">2.4. Jeigu apibūdinant pirkimo objektą techninėje specifikacijoje nurodytas standartas, </w:t>
      </w:r>
      <w:r w:rsidRPr="00977FE8">
        <w:rPr>
          <w:rFonts w:ascii="Tahoma" w:hAnsi="Tahoma" w:cs="Tahoma"/>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977FE8">
        <w:rPr>
          <w:rFonts w:ascii="Tahoma" w:hAnsi="Tahoma" w:cs="Tahoma"/>
        </w:rPr>
        <w:t xml:space="preserve">turi būti laikoma, kad kiekviena tokia nuoroda yra pateikta su žodžiais „arba lygiavertis“. </w:t>
      </w:r>
    </w:p>
    <w:p w:rsidR="0083071D" w:rsidP="00DE7037" w:rsidRDefault="0083071D" w14:paraId="5734BACD" w14:textId="77777777">
      <w:pPr>
        <w:pStyle w:val="ListParagraph"/>
        <w:spacing w:after="0" w:line="240" w:lineRule="auto"/>
        <w:ind w:left="0" w:firstLine="567"/>
        <w:jc w:val="both"/>
        <w:rPr>
          <w:rFonts w:cstheme="minorHAnsi"/>
        </w:rPr>
      </w:pPr>
    </w:p>
    <w:p w:rsidRPr="00D24970" w:rsidR="00D22226" w:rsidP="00202323" w:rsidRDefault="00202323" w14:paraId="7B478B03" w14:textId="61CA0F5A">
      <w:pPr>
        <w:pStyle w:val="Heading1"/>
        <w:spacing w:line="20" w:lineRule="atLeast"/>
        <w:contextualSpacing/>
        <w:rPr>
          <w:rFonts w:asciiTheme="minorHAnsi" w:hAnsiTheme="minorHAnsi" w:cstheme="minorHAnsi"/>
        </w:rPr>
      </w:pPr>
      <w:bookmarkStart w:name="_Toc126333930" w:id="8"/>
      <w:r w:rsidRPr="00D24970">
        <w:rPr>
          <w:rFonts w:asciiTheme="minorHAnsi" w:hAnsiTheme="minorHAnsi" w:cstheme="minorHAnsi"/>
        </w:rPr>
        <w:t>3.</w:t>
      </w:r>
      <w:r w:rsidR="00D24970">
        <w:rPr>
          <w:rFonts w:asciiTheme="minorHAnsi" w:hAnsiTheme="minorHAnsi" w:cstheme="minorHAnsi"/>
        </w:rPr>
        <w:t xml:space="preserve"> </w:t>
      </w:r>
      <w:bookmarkStart w:name="_Ref39427921" w:id="9"/>
      <w:bookmarkStart w:name="_Ref39427927" w:id="10"/>
      <w:bookmarkStart w:name="_Ref39740354" w:id="11"/>
      <w:r w:rsidRPr="00D24970" w:rsidR="00D22226">
        <w:rPr>
          <w:rFonts w:asciiTheme="minorHAnsi" w:hAnsiTheme="minorHAnsi" w:cstheme="minorHAnsi"/>
        </w:rPr>
        <w:t>Susitikimai su tiekėjais</w:t>
      </w:r>
      <w:bookmarkEnd w:id="9"/>
      <w:bookmarkEnd w:id="10"/>
      <w:r w:rsidRPr="00D24970" w:rsidR="003B6924">
        <w:rPr>
          <w:rFonts w:asciiTheme="minorHAnsi" w:hAnsiTheme="minorHAnsi" w:cstheme="minorHAnsi"/>
        </w:rPr>
        <w:t xml:space="preserve"> ir objekto apžiūra</w:t>
      </w:r>
      <w:bookmarkEnd w:id="8"/>
      <w:bookmarkEnd w:id="11"/>
    </w:p>
    <w:p w:rsidRPr="00014D95" w:rsidR="00977FE8" w:rsidP="00977FE8" w:rsidRDefault="00977FE8" w14:paraId="43650E8F" w14:textId="77777777">
      <w:pPr>
        <w:pStyle w:val="ListParagraph"/>
        <w:spacing w:after="0"/>
        <w:ind w:left="0" w:firstLine="567"/>
        <w:jc w:val="both"/>
        <w:rPr>
          <w:rFonts w:ascii="Tahoma" w:hAnsi="Tahoma" w:cs="Tahoma"/>
        </w:rPr>
      </w:pPr>
      <w:bookmarkStart w:name="_Ref39473754" w:id="12"/>
      <w:bookmarkStart w:name="_Ref39473761" w:id="13"/>
      <w:bookmarkStart w:name="_Ref39474188" w:id="14"/>
      <w:bookmarkStart w:name="_Toc126333931" w:id="15"/>
      <w:r w:rsidRPr="00014D95">
        <w:rPr>
          <w:rFonts w:ascii="Tahoma" w:hAnsi="Tahoma" w:cs="Tahoma"/>
          <w:iCs/>
        </w:rPr>
        <w:t>3.1.</w:t>
      </w:r>
      <w:r w:rsidRPr="00014D95">
        <w:rPr>
          <w:rFonts w:ascii="Tahoma" w:hAnsi="Tahoma" w:cs="Tahoma"/>
          <w:i/>
          <w:color w:val="FF0000"/>
        </w:rPr>
        <w:t xml:space="preserve"> </w:t>
      </w:r>
      <w:r w:rsidRPr="00014D95">
        <w:rPr>
          <w:rFonts w:ascii="Tahoma" w:hAnsi="Tahoma" w:cs="Tahoma"/>
        </w:rPr>
        <w:t>Perkančioji organizacija nerengs susitikimo su tiekėjais dėl pirkimo sąlygų paaiškinimo.</w:t>
      </w:r>
    </w:p>
    <w:p w:rsidRPr="00014D95" w:rsidR="00977FE8" w:rsidP="00977FE8" w:rsidRDefault="00977FE8" w14:paraId="16EC6BCD" w14:textId="77777777">
      <w:pPr>
        <w:pStyle w:val="ListParagraph"/>
        <w:spacing w:after="0"/>
        <w:ind w:left="0" w:firstLine="567"/>
        <w:jc w:val="both"/>
        <w:rPr>
          <w:rFonts w:ascii="Tahoma" w:hAnsi="Tahoma" w:cs="Tahoma"/>
        </w:rPr>
      </w:pPr>
      <w:r w:rsidRPr="00014D95">
        <w:rPr>
          <w:rFonts w:ascii="Tahoma" w:hAnsi="Tahoma" w:cs="Tahoma"/>
        </w:rPr>
        <w:t>3.2. Perkančioji organizacija nerengs objekto apžiūros.</w:t>
      </w:r>
    </w:p>
    <w:p w:rsidRPr="00D24970" w:rsidR="00C94B9F" w:rsidP="00AD57B1" w:rsidRDefault="00AD57B1" w14:paraId="6443D2FF" w14:textId="040A41C9">
      <w:pPr>
        <w:pStyle w:val="Heading1"/>
        <w:spacing w:line="20" w:lineRule="atLeast"/>
        <w:contextualSpacing/>
        <w:rPr>
          <w:rFonts w:asciiTheme="minorHAnsi" w:hAnsiTheme="minorHAnsi" w:cstheme="minorHAnsi"/>
        </w:rPr>
      </w:pPr>
      <w:r>
        <w:rPr>
          <w:rFonts w:cstheme="majorHAnsi"/>
        </w:rPr>
        <w:lastRenderedPageBreak/>
        <w:t xml:space="preserve">4. </w:t>
      </w:r>
      <w:r w:rsidRPr="00D24970" w:rsidR="00173ACB">
        <w:rPr>
          <w:rFonts w:asciiTheme="minorHAnsi" w:hAnsiTheme="minorHAnsi" w:cstheme="minorHAnsi"/>
        </w:rPr>
        <w:t>Tiekėjų pašalinimo pagrindai</w:t>
      </w:r>
      <w:bookmarkEnd w:id="12"/>
      <w:bookmarkEnd w:id="13"/>
      <w:bookmarkEnd w:id="14"/>
      <w:r w:rsidRPr="00D24970" w:rsidR="00975F1F">
        <w:rPr>
          <w:rFonts w:asciiTheme="minorHAnsi" w:hAnsiTheme="minorHAnsi" w:cstheme="minorHAnsi"/>
        </w:rPr>
        <w:t xml:space="preserve"> ir kvalifikacijos reikalavimai</w:t>
      </w:r>
      <w:bookmarkEnd w:id="15"/>
    </w:p>
    <w:p w:rsidRPr="00977FE8" w:rsidR="00977FE8" w:rsidP="00977FE8" w:rsidRDefault="00977FE8" w14:paraId="104ECF57" w14:textId="77777777">
      <w:pPr>
        <w:spacing w:after="120" w:line="20" w:lineRule="atLeast"/>
        <w:ind w:firstLine="567"/>
        <w:contextualSpacing/>
        <w:jc w:val="both"/>
        <w:rPr>
          <w:rFonts w:ascii="Tahoma" w:hAnsi="Tahoma" w:cs="Tahoma"/>
        </w:rPr>
      </w:pPr>
      <w:bookmarkStart w:name="_Toc126333932" w:id="16"/>
      <w:r w:rsidRPr="00977FE8">
        <w:rPr>
          <w:rFonts w:ascii="Tahoma" w:hAnsi="Tahoma" w:cs="Tahoma"/>
        </w:rPr>
        <w:t>4.1. Reikalavimai dėl tiekėjo ir</w:t>
      </w:r>
      <w:bookmarkStart w:name="_Hlk41039660" w:id="17"/>
      <w:r w:rsidRPr="00977FE8">
        <w:rPr>
          <w:rFonts w:ascii="Tahoma" w:hAnsi="Tahoma" w:cs="Tahoma"/>
        </w:rPr>
        <w:t xml:space="preserve"> subtiekėjų (jei taikoma), ūkio subjektų, kurių pajėgumais tiekėjas remiasi, </w:t>
      </w:r>
      <w:bookmarkEnd w:id="17"/>
      <w:r w:rsidRPr="00977FE8">
        <w:rPr>
          <w:rFonts w:ascii="Tahoma" w:hAnsi="Tahoma" w:cs="Tahoma"/>
        </w:rPr>
        <w:t xml:space="preserve">pašalinimo pagrindų nebuvimo bei jų nebuvimą patvirtinantys dokumentai nurodyti specialiųjų </w:t>
      </w:r>
      <w:r w:rsidRPr="00977FE8">
        <w:rPr>
          <w:rFonts w:ascii="Tahoma" w:hAnsi="Tahoma" w:eastAsia="Calibri" w:cs="Tahoma"/>
        </w:rPr>
        <w:t>pirkimo sąlygų 2</w:t>
      </w:r>
      <w:r w:rsidRPr="00977FE8">
        <w:rPr>
          <w:rFonts w:ascii="Tahoma" w:hAnsi="Tahoma" w:cs="Tahoma"/>
          <w:color w:val="00B050"/>
        </w:rPr>
        <w:t xml:space="preserve"> </w:t>
      </w:r>
      <w:r w:rsidRPr="00977FE8">
        <w:rPr>
          <w:rFonts w:ascii="Tahoma" w:hAnsi="Tahoma" w:eastAsia="Calibri" w:cs="Tahoma"/>
        </w:rPr>
        <w:t>priede</w:t>
      </w:r>
      <w:r w:rsidRPr="00977FE8">
        <w:rPr>
          <w:rFonts w:ascii="Tahoma" w:hAnsi="Tahoma" w:cs="Tahoma"/>
        </w:rPr>
        <w:t xml:space="preserve">. </w:t>
      </w:r>
    </w:p>
    <w:p w:rsidRPr="00977FE8" w:rsidR="00977FE8" w:rsidP="00977FE8" w:rsidRDefault="00977FE8" w14:paraId="3A74E6CA" w14:textId="341842D6">
      <w:pPr>
        <w:tabs>
          <w:tab w:val="left" w:pos="851"/>
        </w:tabs>
        <w:spacing w:after="0" w:line="20" w:lineRule="atLeast"/>
        <w:ind w:firstLine="567"/>
        <w:contextualSpacing/>
        <w:jc w:val="both"/>
        <w:rPr>
          <w:rFonts w:ascii="Tahoma" w:hAnsi="Tahoma" w:cs="Tahoma"/>
          <w:highlight w:val="yellow"/>
        </w:rPr>
      </w:pPr>
      <w:r w:rsidRPr="00977FE8">
        <w:rPr>
          <w:rFonts w:ascii="Tahoma" w:hAnsi="Tahoma" w:cs="Tahoma"/>
        </w:rPr>
        <w:t xml:space="preserve">4.2. Tiekėjams nustatomi kvalifikacijos reikalavimai ir (arba) reikalavimai dėl kokybės vadybos sistemos ir (arba) aplinkos apsaugos vadybos sistemos standartų laikymosi ir jų atitiktį patvirtinantys dokumentai nurodyti specialiųjų pirkimo sąlygų 3 priede. </w:t>
      </w:r>
    </w:p>
    <w:p w:rsidRPr="0037632B" w:rsidR="00A000BE" w:rsidP="0037632B" w:rsidRDefault="00D24970" w14:paraId="69D62E2B" w14:textId="7F94BB77">
      <w:pPr>
        <w:pStyle w:val="Heading1"/>
        <w:tabs>
          <w:tab w:val="left" w:pos="567"/>
        </w:tabs>
        <w:spacing w:after="0"/>
        <w:contextualSpacing/>
        <w:jc w:val="both"/>
        <w:rPr>
          <w:rFonts w:cstheme="minorBidi"/>
        </w:rPr>
      </w:pPr>
      <w:r>
        <w:rPr>
          <w:rFonts w:asciiTheme="minorHAnsi" w:hAnsiTheme="minorHAnsi" w:cstheme="minorHAnsi"/>
        </w:rPr>
        <w:t>5</w:t>
      </w:r>
      <w:r w:rsidRPr="007270DC" w:rsidR="001E3D5A">
        <w:rPr>
          <w:rFonts w:asciiTheme="minorHAnsi" w:hAnsiTheme="minorHAnsi" w:cstheme="minorHAnsi"/>
        </w:rPr>
        <w:t>.</w:t>
      </w:r>
      <w:r w:rsidRPr="004432C7" w:rsidR="009743D3">
        <w:rPr>
          <w:rFonts w:ascii="Calibri" w:hAnsi="Calibri" w:cs="Calibri"/>
        </w:rPr>
        <w:t>Reikalavimai, susiję su nacionaliniu saugumu</w:t>
      </w:r>
      <w:bookmarkEnd w:id="16"/>
      <w:r w:rsidRPr="007872CB" w:rsidR="009743D3">
        <w:t xml:space="preserve"> </w:t>
      </w:r>
    </w:p>
    <w:p w:rsidRPr="00014D95" w:rsidR="00977FE8" w:rsidP="00977FE8" w:rsidRDefault="00977FE8" w14:paraId="55C912A8" w14:textId="77777777">
      <w:pPr>
        <w:spacing w:after="0" w:line="240" w:lineRule="auto"/>
        <w:ind w:firstLine="567"/>
        <w:jc w:val="both"/>
        <w:rPr>
          <w:rFonts w:ascii="Tahoma" w:hAnsi="Tahoma" w:cs="Tahoma"/>
          <w:color w:val="000000" w:themeColor="text1"/>
        </w:rPr>
      </w:pPr>
      <w:bookmarkStart w:name="_Ref39666794" w:id="18"/>
      <w:bookmarkStart w:name="_Ref39666796" w:id="19"/>
      <w:bookmarkStart w:name="_Toc126333933" w:id="20"/>
      <w:r w:rsidRPr="00014D95">
        <w:rPr>
          <w:rFonts w:ascii="Tahoma" w:hAnsi="Tahoma" w:cs="Tahoma"/>
          <w:color w:val="000000" w:themeColor="text1"/>
        </w:rPr>
        <w:t>5.</w:t>
      </w:r>
      <w:r>
        <w:rPr>
          <w:rFonts w:ascii="Tahoma" w:hAnsi="Tahoma" w:cs="Tahoma"/>
          <w:color w:val="000000" w:themeColor="text1"/>
        </w:rPr>
        <w:t>1</w:t>
      </w:r>
      <w:r w:rsidRPr="00014D95">
        <w:rPr>
          <w:rFonts w:ascii="Tahoma" w:hAnsi="Tahoma" w:cs="Tahoma"/>
          <w:color w:val="000000" w:themeColor="text1"/>
        </w:rPr>
        <w:t xml:space="preserve">. </w:t>
      </w:r>
      <w:r w:rsidRPr="00014D95">
        <w:rPr>
          <w:rFonts w:ascii="Tahoma" w:hAnsi="Tahoma" w:cs="Tahoma"/>
          <w:iCs/>
        </w:rPr>
        <w:t>Perkančioji organizacija atmes tiekėjo pasiūlymą, jei bus tenkinama bent viena VPĮ 45 straipsnio 2</w:t>
      </w:r>
      <w:r w:rsidRPr="00014D95">
        <w:rPr>
          <w:rFonts w:ascii="Tahoma" w:hAnsi="Tahoma" w:cs="Tahoma"/>
          <w:iCs/>
          <w:vertAlign w:val="superscript"/>
        </w:rPr>
        <w:t>1</w:t>
      </w:r>
      <w:r w:rsidRPr="00014D95">
        <w:rPr>
          <w:rFonts w:ascii="Tahoma" w:hAnsi="Tahoma" w:cs="Tahoma"/>
          <w:iCs/>
        </w:rPr>
        <w:t xml:space="preserve"> dalies 1-3, 6 punktuose nurodytų sąlygų. Tiekėjas kartu su pasiūlymu turi pateikti laisvos formos atitikties deklaraciją</w:t>
      </w:r>
      <w:r w:rsidRPr="00014D95">
        <w:rPr>
          <w:rFonts w:ascii="Tahoma" w:hAnsi="Tahoma" w:cs="Tahoma"/>
        </w:rPr>
        <w:t xml:space="preserve"> </w:t>
      </w:r>
      <w:r w:rsidRPr="00014D95">
        <w:rPr>
          <w:rFonts w:ascii="Tahoma" w:hAnsi="Tahoma" w:cs="Tahoma"/>
          <w:iCs/>
        </w:rPr>
        <w:t>dėl atitikties VPĮ 45 straipsnio 2</w:t>
      </w:r>
      <w:r w:rsidRPr="00014D95">
        <w:rPr>
          <w:rFonts w:ascii="Tahoma" w:hAnsi="Tahoma" w:cs="Tahoma"/>
          <w:iCs/>
          <w:vertAlign w:val="superscript"/>
        </w:rPr>
        <w:t>1</w:t>
      </w:r>
      <w:r w:rsidRPr="00014D95">
        <w:rPr>
          <w:rFonts w:ascii="Tahoma" w:hAnsi="Tahoma" w:cs="Tahoma"/>
          <w:iCs/>
        </w:rPr>
        <w:t xml:space="preserve"> dalies 1, 2, 3 ir 6 punktams (pirkimo sąlygų 13 priedas).</w:t>
      </w:r>
    </w:p>
    <w:p w:rsidRPr="00014D95" w:rsidR="00977FE8" w:rsidP="00977FE8" w:rsidRDefault="00977FE8" w14:paraId="1DDD9CB6" w14:textId="77777777">
      <w:pPr>
        <w:pStyle w:val="ListParagraph"/>
        <w:spacing w:after="0" w:line="240" w:lineRule="auto"/>
        <w:ind w:left="0" w:firstLine="567"/>
        <w:jc w:val="both"/>
        <w:rPr>
          <w:rFonts w:ascii="Tahoma" w:hAnsi="Tahoma" w:cs="Tahoma"/>
        </w:rPr>
      </w:pPr>
      <w:r w:rsidRPr="00014D95">
        <w:rPr>
          <w:rFonts w:ascii="Tahoma" w:hAnsi="Tahoma" w:cs="Tahoma"/>
        </w:rPr>
        <w:t>5.</w:t>
      </w:r>
      <w:r>
        <w:rPr>
          <w:rFonts w:ascii="Tahoma" w:hAnsi="Tahoma" w:cs="Tahoma"/>
        </w:rPr>
        <w:t>2</w:t>
      </w:r>
      <w:r w:rsidRPr="00014D95">
        <w:rPr>
          <w:rFonts w:ascii="Tahoma" w:hAnsi="Tahoma" w:cs="Tahoma"/>
        </w:rPr>
        <w:t>. Perkančiajai organizacijai 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p>
    <w:p w:rsidRPr="00142AB7" w:rsidR="00AF62E6" w:rsidP="00142AB7" w:rsidRDefault="00245E8F" w14:paraId="4BEDE7AF" w14:textId="457E0FAE">
      <w:pPr>
        <w:pStyle w:val="Heading1"/>
        <w:spacing w:line="20" w:lineRule="atLeast"/>
        <w:contextualSpacing/>
        <w:rPr>
          <w:rFonts w:asciiTheme="minorHAnsi" w:hAnsiTheme="minorHAnsi" w:cstheme="minorBidi"/>
        </w:rPr>
      </w:pPr>
      <w:r w:rsidRPr="127DD6E8">
        <w:rPr>
          <w:rFonts w:asciiTheme="minorHAnsi" w:hAnsiTheme="minorHAnsi" w:cstheme="minorBidi"/>
        </w:rPr>
        <w:t>6</w:t>
      </w:r>
      <w:r w:rsidRPr="127DD6E8" w:rsidR="0005396D">
        <w:rPr>
          <w:rFonts w:asciiTheme="minorHAnsi" w:hAnsiTheme="minorHAnsi" w:cstheme="minorBidi"/>
        </w:rPr>
        <w:t xml:space="preserve">. </w:t>
      </w:r>
      <w:r w:rsidRPr="127DD6E8" w:rsidR="00220588">
        <w:rPr>
          <w:rFonts w:asciiTheme="minorHAnsi" w:hAnsiTheme="minorHAnsi" w:cstheme="minorBidi"/>
        </w:rPr>
        <w:t>Specialieji r</w:t>
      </w:r>
      <w:r w:rsidRPr="127DD6E8" w:rsidR="00DF58E2">
        <w:rPr>
          <w:rFonts w:asciiTheme="minorHAnsi" w:hAnsiTheme="minorHAnsi" w:cstheme="minorBidi"/>
        </w:rPr>
        <w:t>eikalavimai pasiūlymų rengimui ir pateikimui</w:t>
      </w:r>
      <w:bookmarkEnd w:id="18"/>
      <w:bookmarkEnd w:id="19"/>
      <w:bookmarkEnd w:id="20"/>
    </w:p>
    <w:p w:rsidRPr="00977FE8" w:rsidR="00977FE8" w:rsidP="00977FE8" w:rsidRDefault="00977FE8" w14:paraId="39D76127" w14:textId="77777777">
      <w:pPr>
        <w:spacing w:after="0" w:line="20" w:lineRule="atLeast"/>
        <w:ind w:firstLine="709"/>
        <w:jc w:val="both"/>
        <w:rPr>
          <w:rFonts w:ascii="Tahoma" w:hAnsi="Tahoma" w:cs="Tahoma"/>
          <w:i/>
          <w:iCs/>
        </w:rPr>
      </w:pPr>
      <w:r w:rsidRPr="00977FE8">
        <w:rPr>
          <w:rFonts w:ascii="Tahoma" w:hAnsi="Tahoma" w:cs="Tahoma"/>
        </w:rPr>
        <w:t>6.1. Tiekėjo pasiūlymą sudaro CVP IS pateikiamų ir žemiau nurodytų dokumentų visuma:</w:t>
      </w:r>
    </w:p>
    <w:p w:rsidRPr="00977FE8" w:rsidR="00977FE8" w:rsidP="00977FE8" w:rsidRDefault="00977FE8" w14:paraId="16B6EA70" w14:textId="77777777">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 xml:space="preserve">tiekėjo pasirašytas pasiūlymas, parengtas pagal specialiųjų pirkimo sąlygų </w:t>
      </w:r>
      <w:r w:rsidRPr="00977FE8">
        <w:rPr>
          <w:rFonts w:ascii="Tahoma" w:hAnsi="Tahoma" w:cs="Tahoma"/>
          <w:shd w:val="clear" w:color="auto" w:fill="FFFFFF"/>
        </w:rPr>
        <w:t xml:space="preserve">5 </w:t>
      </w:r>
      <w:r w:rsidRPr="00977FE8">
        <w:rPr>
          <w:rFonts w:ascii="Tahoma" w:hAnsi="Tahoma" w:cs="Tahoma"/>
        </w:rPr>
        <w:t>priede pateiktą pasiūlymo formą.</w:t>
      </w:r>
    </w:p>
    <w:p w:rsidRPr="00977FE8" w:rsidR="00977FE8" w:rsidP="00977FE8" w:rsidRDefault="00977FE8" w14:paraId="024C994B" w14:textId="77777777">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užpildytas EBVPD (specialiųjų pirkimo sąlygų 4 priedas). Pasirašydamas pasiūlymą, tiekėjas patvirtina ir EBVPD tikrumą;</w:t>
      </w:r>
    </w:p>
    <w:p w:rsidRPr="00977FE8" w:rsidR="00977FE8" w:rsidP="00977FE8" w:rsidRDefault="00977FE8" w14:paraId="4FA1741D" w14:textId="77777777">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jungtinės veiklos sutarties kopija (jeigu pirkime dalyvauja ūkio subjektų grupė jungtinės veiklos sutarties pagrindu);</w:t>
      </w:r>
    </w:p>
    <w:p w:rsidRPr="00977FE8" w:rsidR="00977FE8" w:rsidP="00977FE8" w:rsidRDefault="00977FE8" w14:paraId="7FF05A45" w14:textId="77777777">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dokumentas, patvirtinantis, kad asmuo, kuris pasirašė pasiūlymą (jei jis ne tiekėjo vadovas), turėjo teisę jį pasirašyti;</w:t>
      </w:r>
    </w:p>
    <w:p w:rsidRPr="00977FE8" w:rsidR="00977FE8" w:rsidP="00977FE8" w:rsidRDefault="00977FE8" w14:paraId="42C402D3" w14:textId="77777777">
      <w:pPr>
        <w:numPr>
          <w:ilvl w:val="2"/>
          <w:numId w:val="8"/>
        </w:numPr>
        <w:tabs>
          <w:tab w:val="left" w:pos="1276"/>
        </w:tabs>
        <w:spacing w:after="0" w:line="240" w:lineRule="auto"/>
        <w:ind w:left="2127" w:hanging="1431"/>
        <w:contextualSpacing/>
        <w:jc w:val="both"/>
        <w:rPr>
          <w:rFonts w:ascii="Tahoma" w:hAnsi="Tahoma" w:cs="Tahoma"/>
          <w:u w:val="single"/>
        </w:rPr>
      </w:pPr>
      <w:r w:rsidRPr="00977FE8">
        <w:rPr>
          <w:rFonts w:ascii="Tahoma" w:hAnsi="Tahoma" w:cs="Tahoma"/>
        </w:rPr>
        <w:t>pasiūlymo galiojimą užtikrinantis dokumentas (jeigu reikalaujama);</w:t>
      </w:r>
    </w:p>
    <w:p w:rsidRPr="00977FE8" w:rsidR="00977FE8" w:rsidP="00977FE8" w:rsidRDefault="00977FE8" w14:paraId="74AD38EF" w14:textId="77777777">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jei tiekėjas pasitelkia ūkio subjektus, kurių pajėgumais remiasi, – įrodymai, kad šie ištekliai bus prieinami per visą sutartinių įsipareigojimų vykdymo laikotarpį;</w:t>
      </w:r>
    </w:p>
    <w:p w:rsidRPr="00977FE8" w:rsidR="00977FE8" w:rsidP="00977FE8" w:rsidRDefault="00977FE8" w14:paraId="346E1253" w14:textId="77777777">
      <w:pPr>
        <w:numPr>
          <w:ilvl w:val="2"/>
          <w:numId w:val="8"/>
        </w:numPr>
        <w:spacing w:after="0" w:line="240" w:lineRule="auto"/>
        <w:ind w:left="0" w:firstLine="709"/>
        <w:contextualSpacing/>
        <w:jc w:val="both"/>
        <w:rPr>
          <w:rFonts w:ascii="Tahoma" w:hAnsi="Tahoma" w:cs="Tahoma"/>
          <w:u w:val="single"/>
        </w:rPr>
      </w:pPr>
      <w:r w:rsidRPr="00977FE8">
        <w:rPr>
          <w:rFonts w:ascii="Tahoma" w:hAnsi="Tahoma" w:cs="Tahoma"/>
        </w:rPr>
        <w:t xml:space="preserve"> jei tiekėjas pasitelkia subtiekėjus, subtiekėjo deklaracija ar kitas dokumentas, patvirtinantis jo sutikimą būti subtiekėju pirkime;</w:t>
      </w:r>
    </w:p>
    <w:p w:rsidRPr="00973708" w:rsidR="00977FE8" w:rsidP="00973708" w:rsidRDefault="00977FE8" w14:paraId="0E7E9981" w14:textId="25920598">
      <w:pPr>
        <w:numPr>
          <w:ilvl w:val="2"/>
          <w:numId w:val="8"/>
        </w:numPr>
        <w:spacing w:after="0" w:line="240" w:lineRule="auto"/>
        <w:ind w:left="0" w:firstLine="720"/>
        <w:contextualSpacing/>
        <w:jc w:val="both"/>
        <w:rPr>
          <w:rFonts w:ascii="Tahoma" w:hAnsi="Tahoma" w:cs="Tahoma"/>
          <w:u w:val="single"/>
        </w:rPr>
      </w:pPr>
      <w:r w:rsidRPr="00977FE8">
        <w:rPr>
          <w:rFonts w:ascii="Tahoma" w:hAnsi="Tahoma" w:cs="Tahoma"/>
        </w:rPr>
        <w:t>dokumentai, patvirtinantys, kad ūkio subjektas, kurio pajėgumais tiekėjas remiasi, atsižvelgdamas į specialiųjų pirkimo sąlygų 3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973708">
        <w:rPr>
          <w:rFonts w:ascii="Tahoma" w:hAnsi="Tahoma" w:cs="Tahoma"/>
          <w:i/>
          <w:iCs/>
          <w:color w:val="00B050"/>
        </w:rPr>
        <w:t>;</w:t>
      </w:r>
    </w:p>
    <w:p w:rsidRPr="001948CF" w:rsidR="00FD03FA" w:rsidP="001948CF" w:rsidRDefault="00C7179F" w14:paraId="479B3B42" w14:textId="0BF6D52D">
      <w:pPr>
        <w:spacing w:after="0" w:line="240" w:lineRule="auto"/>
        <w:ind w:firstLine="720"/>
        <w:jc w:val="both"/>
        <w:rPr>
          <w:rFonts w:ascii="Tahoma" w:hAnsi="Tahoma" w:cs="Tahoma"/>
        </w:rPr>
      </w:pPr>
      <w:r w:rsidRPr="001948CF">
        <w:rPr>
          <w:rFonts w:ascii="Tahoma" w:hAnsi="Tahoma" w:cs="Tahoma"/>
        </w:rPr>
        <w:t>6.2</w:t>
      </w:r>
      <w:r w:rsidRPr="001948CF" w:rsidR="00EE3480">
        <w:rPr>
          <w:rFonts w:ascii="Tahoma" w:hAnsi="Tahoma" w:cs="Tahoma"/>
        </w:rPr>
        <w:t>.</w:t>
      </w:r>
      <w:r w:rsidRPr="001948CF" w:rsidR="00BD41D7">
        <w:rPr>
          <w:rFonts w:ascii="Tahoma" w:hAnsi="Tahoma" w:eastAsia="Calibri" w:cs="Tahoma"/>
        </w:rPr>
        <w:t>P</w:t>
      </w:r>
      <w:r w:rsidRPr="001948CF" w:rsidR="00FD03FA">
        <w:rPr>
          <w:rFonts w:ascii="Tahoma" w:hAnsi="Tahoma" w:eastAsia="Calibri" w:cs="Tahoma"/>
        </w:rPr>
        <w:t xml:space="preserve">asiūlymas gali būti pasirašytas </w:t>
      </w:r>
      <w:r w:rsidRPr="001948CF" w:rsidR="00DD138F">
        <w:rPr>
          <w:rFonts w:ascii="Tahoma" w:hAnsi="Tahoma" w:eastAsia="Calibri" w:cs="Tahoma"/>
        </w:rPr>
        <w:t xml:space="preserve">fiziniu parašu arba </w:t>
      </w:r>
      <w:r w:rsidRPr="001948CF" w:rsidR="00FD03FA">
        <w:rPr>
          <w:rFonts w:ascii="Tahoma" w:hAnsi="Tahoma" w:eastAsia="Calibri" w:cs="Tahoma"/>
        </w:rPr>
        <w:t xml:space="preserve">kvalifikuotu elektroniniu parašu. Jeigu tiekėjas dokumentus tvirtina naudodamas elektroninį, o ne fizinį parašą, elektroninis parašas turi atitikti VPĮ 22 straipsnio 11 dalies 2 ir 3 punktuose nustatytus reikalavimus. </w:t>
      </w:r>
      <w:r w:rsidRPr="001948CF" w:rsidR="00FD03FA">
        <w:rPr>
          <w:rFonts w:ascii="Tahoma" w:hAnsi="Tahoma" w:cs="Tahoma"/>
        </w:rPr>
        <w:t>Perkančiajai organizacijai kilus abejonių dėl dokumentų tikrumo, ji turi teisę reikalauti pateikti dokumentų originalus.</w:t>
      </w:r>
      <w:r w:rsidRPr="001948CF" w:rsidR="00FD03FA">
        <w:rPr>
          <w:rFonts w:ascii="Tahoma" w:hAnsi="Tahoma" w:eastAsia="Calibri" w:cs="Tahoma"/>
        </w:rPr>
        <w:t xml:space="preserve"> Gali būti:</w:t>
      </w:r>
    </w:p>
    <w:p w:rsidRPr="001948CF" w:rsidR="00FD03FA" w:rsidP="001948CF" w:rsidRDefault="00C7179F" w14:paraId="293D3908" w14:textId="1DF5A18C">
      <w:pPr>
        <w:pStyle w:val="ListParagraph"/>
        <w:spacing w:after="0" w:line="240" w:lineRule="auto"/>
        <w:ind w:left="0" w:firstLine="720"/>
        <w:jc w:val="both"/>
        <w:rPr>
          <w:rFonts w:ascii="Tahoma" w:hAnsi="Tahoma" w:cs="Tahoma"/>
          <w:bCs/>
          <w:iCs/>
          <w:u w:val="single"/>
        </w:rPr>
      </w:pPr>
      <w:r w:rsidRPr="001948CF">
        <w:rPr>
          <w:rFonts w:ascii="Tahoma" w:hAnsi="Tahoma" w:eastAsia="Calibri" w:cs="Tahoma"/>
          <w:bCs/>
          <w:iCs/>
        </w:rPr>
        <w:t>6</w:t>
      </w:r>
      <w:r w:rsidRPr="001948CF" w:rsidR="00390B20">
        <w:rPr>
          <w:rFonts w:ascii="Tahoma" w:hAnsi="Tahoma" w:eastAsia="Calibri" w:cs="Tahoma"/>
          <w:bCs/>
          <w:iCs/>
        </w:rPr>
        <w:t>.</w:t>
      </w:r>
      <w:r w:rsidRPr="001948CF">
        <w:rPr>
          <w:rFonts w:ascii="Tahoma" w:hAnsi="Tahoma" w:eastAsia="Calibri" w:cs="Tahoma"/>
          <w:bCs/>
          <w:iCs/>
        </w:rPr>
        <w:t>2</w:t>
      </w:r>
      <w:r w:rsidRPr="001948CF" w:rsidR="00390B20">
        <w:rPr>
          <w:rFonts w:ascii="Tahoma" w:hAnsi="Tahoma" w:eastAsia="Calibri" w:cs="Tahoma"/>
          <w:bCs/>
          <w:iCs/>
        </w:rPr>
        <w:t>.</w:t>
      </w:r>
      <w:r w:rsidRPr="001948CF" w:rsidR="00EE3480">
        <w:rPr>
          <w:rFonts w:ascii="Tahoma" w:hAnsi="Tahoma" w:eastAsia="Calibri" w:cs="Tahoma"/>
          <w:bCs/>
          <w:iCs/>
        </w:rPr>
        <w:t>1</w:t>
      </w:r>
      <w:r w:rsidRPr="001948CF" w:rsidR="00FD03FA">
        <w:rPr>
          <w:rFonts w:ascii="Tahoma" w:hAnsi="Tahoma" w:eastAsia="Calibri" w:cs="Tahoma"/>
          <w:bCs/>
          <w:iCs/>
        </w:rPr>
        <w:t xml:space="preserve"> pateikiami kvalifikuotu elektroniniu parašu pasirašyti elektroninėmis priemonėmis suformuoti dokumentai;</w:t>
      </w:r>
    </w:p>
    <w:p w:rsidRPr="001948CF" w:rsidR="00FD03FA" w:rsidP="001948CF" w:rsidRDefault="00FD03FA" w14:paraId="2CC1AA85" w14:textId="40F4D236">
      <w:pPr>
        <w:pStyle w:val="ListParagraph"/>
        <w:numPr>
          <w:ilvl w:val="2"/>
          <w:numId w:val="13"/>
        </w:numPr>
        <w:tabs>
          <w:tab w:val="left" w:pos="1418"/>
        </w:tabs>
        <w:spacing w:after="0" w:line="240" w:lineRule="auto"/>
        <w:ind w:left="0" w:firstLine="720"/>
        <w:jc w:val="both"/>
        <w:rPr>
          <w:rFonts w:ascii="Tahoma" w:hAnsi="Tahoma" w:cs="Tahoma"/>
          <w:bCs/>
          <w:iCs/>
        </w:rPr>
      </w:pPr>
      <w:r w:rsidRPr="001948CF">
        <w:rPr>
          <w:rFonts w:ascii="Tahoma" w:hAnsi="Tahoma" w:eastAsia="Calibri" w:cs="Tahoma"/>
          <w:bCs/>
          <w:iCs/>
        </w:rPr>
        <w:lastRenderedPageBreak/>
        <w:t>skaitmeninės dokumentų kopijos (</w:t>
      </w:r>
      <w:r w:rsidRPr="001948CF">
        <w:rPr>
          <w:rFonts w:ascii="Tahoma" w:hAnsi="Tahoma" w:eastAsia="Calibri" w:cs="Tahoma"/>
          <w:iCs/>
        </w:rPr>
        <w:t>fiziniu parašu tvirtinami dokumentai turi būti pateikiami pasirašyti ir nuskenuoti)</w:t>
      </w:r>
      <w:r w:rsidRPr="001948CF">
        <w:rPr>
          <w:rFonts w:ascii="Tahoma" w:hAnsi="Tahoma" w:eastAsia="Calibri" w:cs="Tahoma"/>
          <w:bCs/>
          <w:iCs/>
        </w:rPr>
        <w:t>.</w:t>
      </w:r>
    </w:p>
    <w:p w:rsidRPr="001948CF" w:rsidR="001948CF" w:rsidP="001948CF" w:rsidRDefault="001948CF" w14:paraId="3E02B282" w14:textId="77777777">
      <w:pPr>
        <w:pStyle w:val="ListParagraph"/>
        <w:numPr>
          <w:ilvl w:val="1"/>
          <w:numId w:val="9"/>
        </w:numPr>
        <w:spacing w:line="240" w:lineRule="auto"/>
        <w:ind w:left="0" w:firstLine="810"/>
        <w:jc w:val="both"/>
        <w:rPr>
          <w:rFonts w:ascii="Tahoma" w:hAnsi="Tahoma" w:cs="Tahoma"/>
        </w:rPr>
      </w:pPr>
      <w:bookmarkStart w:name="_Toc91497102" w:id="21"/>
      <w:bookmarkStart w:name="_Toc91497103" w:id="22"/>
      <w:bookmarkStart w:name="_Toc91497104" w:id="23"/>
      <w:bookmarkStart w:name="_Toc91497105" w:id="24"/>
      <w:bookmarkStart w:name="_Toc91497106" w:id="25"/>
      <w:bookmarkStart w:name="_Ref39430768" w:id="26"/>
      <w:bookmarkStart w:name="_Ref39430779" w:id="27"/>
      <w:bookmarkStart w:name="_Toc126333934" w:id="28"/>
      <w:bookmarkEnd w:id="21"/>
      <w:bookmarkEnd w:id="22"/>
      <w:bookmarkEnd w:id="23"/>
      <w:bookmarkEnd w:id="24"/>
      <w:bookmarkEnd w:id="25"/>
      <w:r w:rsidRPr="001948CF">
        <w:rPr>
          <w:rFonts w:ascii="Tahoma" w:hAnsi="Tahoma" w:cs="Tahoma"/>
        </w:rPr>
        <w:t>Pasiūlymas turi būti parengtas, lietuvių arba anglų kalba</w:t>
      </w:r>
      <w:r w:rsidRPr="001948CF">
        <w:rPr>
          <w:rFonts w:ascii="Tahoma" w:hAnsi="Tahoma" w:cs="Tahoma"/>
          <w:color w:val="7030A0"/>
        </w:rPr>
        <w:t xml:space="preserve">. </w:t>
      </w:r>
      <w:r w:rsidRPr="001948CF">
        <w:rPr>
          <w:rFonts w:ascii="Tahoma" w:hAnsi="Tahoma" w:eastAsia="Arial" w:cs="Tahoma"/>
        </w:rPr>
        <w:t xml:space="preserve">Jei kurie nors su pasiūlymu teikiami dokumentai parengti ne ta kalba, kuria reikalaujama, turi būti pateiktas tikslus vertimas į reikalaujamą kalbą. </w:t>
      </w:r>
      <w:r w:rsidRPr="001948CF">
        <w:rPr>
          <w:rFonts w:ascii="Tahoma" w:hAnsi="Tahoma" w:cs="Tahoma"/>
        </w:rPr>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rsidRPr="001948CF" w:rsidR="001948CF" w:rsidP="001948CF" w:rsidRDefault="001948CF" w14:paraId="08870942" w14:textId="77777777">
      <w:pPr>
        <w:pStyle w:val="ListParagraph"/>
        <w:numPr>
          <w:ilvl w:val="1"/>
          <w:numId w:val="9"/>
        </w:numPr>
        <w:spacing w:line="240" w:lineRule="auto"/>
        <w:ind w:left="0" w:firstLine="720"/>
        <w:jc w:val="both"/>
        <w:rPr>
          <w:rFonts w:ascii="Tahoma" w:hAnsi="Tahoma" w:cs="Tahoma"/>
        </w:rPr>
      </w:pPr>
      <w:r w:rsidRPr="001948CF">
        <w:rPr>
          <w:rFonts w:ascii="Tahoma" w:hAnsi="Tahoma" w:eastAsia="Arial" w:cs="Tahoma"/>
        </w:rPr>
        <w:t>Bendra pasiūlymo kaina (sąnaudos) su PVM  turi būti nurodoma dviejų skaičių po kablelio tikslumu. Šią kainą sudarančios kainos sudedamosios dalys ar įkainiai gali būti išreikštos neribojant skaičių po kablelio kiekio.</w:t>
      </w:r>
    </w:p>
    <w:p w:rsidRPr="00014D95" w:rsidR="001948CF" w:rsidP="001948CF" w:rsidRDefault="001948CF" w14:paraId="3F7AEF42" w14:textId="77777777">
      <w:pPr>
        <w:pStyle w:val="ListParagraph"/>
        <w:numPr>
          <w:ilvl w:val="1"/>
          <w:numId w:val="9"/>
        </w:numPr>
        <w:spacing w:line="240" w:lineRule="auto"/>
        <w:ind w:left="0" w:firstLine="710"/>
        <w:jc w:val="both"/>
        <w:rPr>
          <w:rFonts w:ascii="Tahoma" w:hAnsi="Tahoma" w:cs="Tahoma"/>
        </w:rPr>
      </w:pPr>
      <w:r w:rsidRPr="00014D95">
        <w:rPr>
          <w:rFonts w:ascii="Tahoma" w:hAnsi="Tahoma" w:eastAsia="Arial" w:cs="Tahoma"/>
        </w:rPr>
        <w:t xml:space="preserve">Tiekėjų pasiūlymuose nurodytos kainos bus vertinamos </w:t>
      </w:r>
      <w:r w:rsidRPr="00014D95">
        <w:rPr>
          <w:rFonts w:ascii="Tahoma" w:hAnsi="Tahoma" w:cs="Tahoma"/>
        </w:rPr>
        <w:t xml:space="preserve">ir lyginamos su visais mokesčiais, įskaitant PVM. </w:t>
      </w:r>
    </w:p>
    <w:p w:rsidR="00EE1C85" w:rsidP="0097765E" w:rsidRDefault="00EE1C85" w14:paraId="7A15AE0A" w14:textId="70E9AA9F">
      <w:pPr>
        <w:pStyle w:val="Heading1"/>
        <w:numPr>
          <w:ilvl w:val="0"/>
          <w:numId w:val="9"/>
        </w:numPr>
        <w:tabs>
          <w:tab w:val="left" w:pos="709"/>
        </w:tabs>
        <w:rPr>
          <w:rFonts w:asciiTheme="minorHAnsi" w:hAnsiTheme="minorHAnsi" w:cstheme="minorHAnsi"/>
        </w:rPr>
      </w:pPr>
      <w:r w:rsidRPr="00F0499F">
        <w:rPr>
          <w:rFonts w:asciiTheme="minorHAnsi" w:hAnsiTheme="minorHAnsi" w:cstheme="minorHAnsi"/>
        </w:rPr>
        <w:t>Pasiūlymo galiojimo užtikrinimas</w:t>
      </w:r>
      <w:bookmarkEnd w:id="26"/>
      <w:bookmarkEnd w:id="27"/>
      <w:bookmarkEnd w:id="28"/>
    </w:p>
    <w:p w:rsidRPr="001948CF" w:rsidR="001948CF" w:rsidP="001948CF" w:rsidRDefault="001948CF" w14:paraId="6C4B9E03" w14:textId="2CE374F6">
      <w:pPr>
        <w:pStyle w:val="ListParagraph"/>
        <w:numPr>
          <w:ilvl w:val="1"/>
          <w:numId w:val="20"/>
        </w:numPr>
        <w:tabs>
          <w:tab w:val="left" w:pos="540"/>
        </w:tabs>
        <w:spacing w:after="0" w:line="240" w:lineRule="auto"/>
        <w:jc w:val="both"/>
        <w:rPr>
          <w:rFonts w:ascii="Tahoma" w:hAnsi="Tahoma" w:eastAsia="Calibri" w:cs="Tahoma"/>
        </w:rPr>
      </w:pPr>
      <w:r>
        <w:rPr>
          <w:rFonts w:ascii="Tahoma" w:hAnsi="Tahoma" w:eastAsia="Calibri" w:cs="Tahoma"/>
        </w:rPr>
        <w:t xml:space="preserve"> </w:t>
      </w:r>
      <w:r w:rsidRPr="001948CF">
        <w:rPr>
          <w:rFonts w:ascii="Tahoma" w:hAnsi="Tahoma" w:eastAsia="Calibri" w:cs="Tahoma"/>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rsidRPr="001948CF" w:rsidR="001948CF" w:rsidP="001948CF" w:rsidRDefault="001948CF" w14:paraId="48A1AB39" w14:textId="77777777">
      <w:pPr>
        <w:pStyle w:val="ListParagraph"/>
        <w:spacing w:after="0" w:line="240" w:lineRule="auto"/>
        <w:ind w:left="504"/>
        <w:jc w:val="both"/>
        <w:rPr>
          <w:rFonts w:ascii="Tahoma" w:hAnsi="Tahoma" w:cs="Tahoma"/>
        </w:rPr>
      </w:pPr>
    </w:p>
    <w:p w:rsidRPr="00FD51C2" w:rsidR="00040C0F" w:rsidP="001948CF" w:rsidRDefault="00040C0F" w14:paraId="7136C94B" w14:textId="6E03C3FE">
      <w:pPr>
        <w:pStyle w:val="Heading1"/>
        <w:numPr>
          <w:ilvl w:val="0"/>
          <w:numId w:val="20"/>
        </w:numPr>
        <w:tabs>
          <w:tab w:val="left" w:pos="709"/>
        </w:tabs>
        <w:spacing w:line="20" w:lineRule="atLeast"/>
        <w:contextualSpacing/>
        <w:rPr>
          <w:rFonts w:asciiTheme="minorHAnsi" w:hAnsiTheme="minorHAnsi" w:cstheme="minorHAnsi"/>
        </w:rPr>
      </w:pPr>
      <w:bookmarkStart w:name="_Ref39658218" w:id="29"/>
      <w:bookmarkStart w:name="_Ref39658226" w:id="30"/>
      <w:bookmarkStart w:name="_Ref39658248" w:id="31"/>
      <w:bookmarkStart w:name="_Ref39658251" w:id="32"/>
      <w:bookmarkStart w:name="_Toc126333935" w:id="33"/>
      <w:bookmarkStart w:name="_Ref39485250" w:id="34"/>
      <w:bookmarkStart w:name="_Ref39485258" w:id="35"/>
      <w:r w:rsidRPr="00FD51C2">
        <w:rPr>
          <w:rFonts w:asciiTheme="minorHAnsi" w:hAnsiTheme="minorHAnsi" w:cstheme="minorHAnsi"/>
        </w:rPr>
        <w:t>Elektroninis aukcionas</w:t>
      </w:r>
      <w:bookmarkEnd w:id="29"/>
      <w:bookmarkEnd w:id="30"/>
      <w:bookmarkEnd w:id="31"/>
      <w:bookmarkEnd w:id="32"/>
      <w:bookmarkEnd w:id="33"/>
    </w:p>
    <w:p w:rsidRPr="001948CF" w:rsidR="001948CF" w:rsidP="001948CF" w:rsidRDefault="001948CF" w14:paraId="11C531BE" w14:textId="77777777">
      <w:pPr>
        <w:spacing w:after="0" w:line="240" w:lineRule="auto"/>
        <w:rPr>
          <w:rFonts w:ascii="Tahoma" w:hAnsi="Tahoma" w:cs="Tahoma"/>
        </w:rPr>
      </w:pPr>
      <w:bookmarkStart w:name="_Ref39667303" w:id="36"/>
      <w:bookmarkStart w:name="_Ref39667308" w:id="37"/>
      <w:bookmarkStart w:name="_Toc126333936" w:id="38"/>
      <w:r w:rsidRPr="001948CF">
        <w:rPr>
          <w:rFonts w:ascii="Tahoma" w:hAnsi="Tahoma" w:cs="Tahoma"/>
        </w:rPr>
        <w:t>8.1. Perkančioji organizacija pirkime netaikys elektroninio aukciono.</w:t>
      </w:r>
    </w:p>
    <w:p w:rsidRPr="00F0499F" w:rsidR="009D0DC5" w:rsidP="001948CF" w:rsidRDefault="00EA001C" w14:paraId="14CBD3AD" w14:textId="23B8A7AF">
      <w:pPr>
        <w:pStyle w:val="Heading1"/>
        <w:numPr>
          <w:ilvl w:val="0"/>
          <w:numId w:val="20"/>
        </w:numPr>
        <w:tabs>
          <w:tab w:val="left" w:pos="709"/>
        </w:tabs>
        <w:spacing w:line="20" w:lineRule="atLeast"/>
        <w:contextualSpacing/>
        <w:rPr>
          <w:rFonts w:asciiTheme="minorHAnsi" w:hAnsiTheme="minorHAnsi" w:cstheme="minorHAnsi"/>
        </w:rPr>
      </w:pPr>
      <w:r w:rsidRPr="00F0499F">
        <w:rPr>
          <w:rFonts w:asciiTheme="minorHAnsi" w:hAnsiTheme="minorHAnsi" w:cstheme="minorHAnsi"/>
        </w:rPr>
        <w:t>P</w:t>
      </w:r>
      <w:r w:rsidRPr="00F0499F" w:rsidR="00014A61">
        <w:rPr>
          <w:rFonts w:asciiTheme="minorHAnsi" w:hAnsiTheme="minorHAnsi" w:cstheme="minorHAnsi"/>
        </w:rPr>
        <w:t>asiūlymų vertinimas</w:t>
      </w:r>
      <w:bookmarkEnd w:id="34"/>
      <w:bookmarkEnd w:id="35"/>
      <w:bookmarkEnd w:id="36"/>
      <w:bookmarkEnd w:id="37"/>
      <w:bookmarkEnd w:id="38"/>
    </w:p>
    <w:p w:rsidRPr="00973708" w:rsidR="00CC4312" w:rsidP="00973708" w:rsidRDefault="00CC4312" w14:paraId="4475C769" w14:textId="5862DFD2">
      <w:pPr>
        <w:spacing w:after="0" w:line="240" w:lineRule="auto"/>
        <w:ind w:firstLine="710"/>
        <w:jc w:val="both"/>
        <w:rPr>
          <w:rFonts w:ascii="Tahoma" w:hAnsi="Tahoma" w:eastAsia="Calibri" w:cs="Tahoma"/>
        </w:rPr>
      </w:pPr>
      <w:bookmarkStart w:name="_Ref39425999" w:id="39"/>
      <w:bookmarkStart w:name="_Ref39426005" w:id="40"/>
      <w:bookmarkStart w:name="_Toc126333937" w:id="41"/>
      <w:r w:rsidRPr="00014D95">
        <w:rPr>
          <w:rFonts w:ascii="Tahoma" w:hAnsi="Tahoma" w:cs="Tahoma"/>
        </w:rPr>
        <w:t>9.1.</w:t>
      </w:r>
      <w:r w:rsidRPr="00014D95">
        <w:rPr>
          <w:rFonts w:ascii="Tahoma" w:hAnsi="Tahoma" w:eastAsia="Calibri" w:cs="Tahoma"/>
        </w:rPr>
        <w:t xml:space="preserve">Perkančioji organizacija ekonomiškai naudingiausią pasiūlymą išrenka pagal kainos ir kokybės santykį. Duomenys, kuriuos savo pasiūlyme turi pateikti tiekėjas, vertinimo kriterijai ir tvarka, pagal kurią vertinami tiekėjo pateikti duomenys, pateikiama specialiųjų pirkimo sąlygų </w:t>
      </w:r>
      <w:r w:rsidRPr="00014D95">
        <w:rPr>
          <w:rFonts w:ascii="Tahoma" w:hAnsi="Tahoma" w:cs="Tahoma"/>
          <w:shd w:val="clear" w:color="auto" w:fill="FFFFFF"/>
        </w:rPr>
        <w:t>6</w:t>
      </w:r>
      <w:r w:rsidRPr="00014D95">
        <w:rPr>
          <w:rFonts w:ascii="Tahoma" w:hAnsi="Tahoma" w:eastAsia="Calibri" w:cs="Tahoma"/>
        </w:rPr>
        <w:t xml:space="preserve"> priede. </w:t>
      </w:r>
    </w:p>
    <w:p w:rsidR="00973708" w:rsidP="00973708" w:rsidRDefault="00CC4312" w14:paraId="240FF37D" w14:textId="77777777">
      <w:pPr>
        <w:pStyle w:val="ListParagraph"/>
        <w:spacing w:after="0" w:line="20" w:lineRule="atLeast"/>
        <w:ind w:left="0" w:firstLine="567"/>
        <w:jc w:val="both"/>
        <w:rPr>
          <w:rFonts w:ascii="Tahoma" w:hAnsi="Tahoma" w:cs="Tahoma"/>
          <w:color w:val="000000" w:themeColor="text1"/>
        </w:rPr>
      </w:pPr>
      <w:r w:rsidRPr="00014D95">
        <w:rPr>
          <w:rFonts w:ascii="Tahoma" w:hAnsi="Tahoma" w:cs="Tahoma"/>
          <w:color w:val="000000" w:themeColor="text1"/>
        </w:rPr>
        <w:t xml:space="preserve">9.2. Laimėjusiu pasiūlymu galės būti pripažintas tik 1 (vienas) ekonomiškai naudingiausias pasiūlymas, esantis pasiūlymų eilės pirmojoje vietoje. </w:t>
      </w:r>
    </w:p>
    <w:p w:rsidRPr="00973708" w:rsidR="00CC4312" w:rsidP="00973708" w:rsidRDefault="00973708" w14:paraId="1507CDD0" w14:textId="2EA22EBB">
      <w:pPr>
        <w:pStyle w:val="ListParagraph"/>
        <w:spacing w:after="0" w:line="20" w:lineRule="atLeast"/>
        <w:ind w:left="0" w:firstLine="567"/>
        <w:jc w:val="both"/>
        <w:rPr>
          <w:rFonts w:ascii="Tahoma" w:hAnsi="Tahoma" w:cs="Tahoma" w:eastAsiaTheme="minorHAnsi"/>
          <w:bCs/>
          <w:iCs/>
        </w:rPr>
      </w:pPr>
      <w:r>
        <w:rPr>
          <w:rFonts w:ascii="Tahoma" w:hAnsi="Tahoma" w:cs="Tahoma"/>
          <w:color w:val="000000" w:themeColor="text1"/>
        </w:rPr>
        <w:t xml:space="preserve">9.3. </w:t>
      </w:r>
      <w:r w:rsidRPr="00014D95" w:rsidR="00CC4312">
        <w:rPr>
          <w:rStyle w:val="cf01"/>
          <w:rFonts w:ascii="Tahoma" w:hAnsi="Tahoma" w:cs="Tahoma"/>
          <w:sz w:val="21"/>
          <w:szCs w:val="21"/>
        </w:rPr>
        <w:t xml:space="preserve">Perkančioji organizacija atmes tiekėjo pasiūlymą, jeigu kartu su pasiūlymu nebus pateikti šie pirkimo sąlygose reikalaujami pateikti dokumentai: </w:t>
      </w:r>
      <w:r w:rsidRPr="00014D95" w:rsidR="00CC4312">
        <w:rPr>
          <w:rFonts w:ascii="Tahoma" w:hAnsi="Tahoma" w:cs="Tahoma"/>
        </w:rPr>
        <w:t>netaikoma.</w:t>
      </w:r>
    </w:p>
    <w:p w:rsidRPr="00F065D6" w:rsidR="00FE7908" w:rsidP="001948CF" w:rsidRDefault="00FE7908" w14:paraId="678C44CA" w14:textId="6EB53055">
      <w:pPr>
        <w:pStyle w:val="Heading1"/>
        <w:numPr>
          <w:ilvl w:val="0"/>
          <w:numId w:val="20"/>
        </w:numPr>
        <w:tabs>
          <w:tab w:val="left" w:pos="567"/>
        </w:tabs>
        <w:spacing w:line="20" w:lineRule="atLeast"/>
        <w:contextualSpacing/>
        <w:rPr>
          <w:rFonts w:asciiTheme="minorHAnsi" w:hAnsiTheme="minorHAnsi" w:cstheme="minorHAnsi"/>
        </w:rPr>
      </w:pPr>
      <w:r w:rsidRPr="00F065D6">
        <w:rPr>
          <w:rFonts w:asciiTheme="minorHAnsi" w:hAnsiTheme="minorHAnsi" w:cstheme="minorHAnsi"/>
        </w:rPr>
        <w:t>S</w:t>
      </w:r>
      <w:r w:rsidRPr="00F065D6" w:rsidR="00281735">
        <w:rPr>
          <w:rFonts w:asciiTheme="minorHAnsi" w:hAnsiTheme="minorHAnsi" w:cstheme="minorHAnsi"/>
        </w:rPr>
        <w:t>utarties sudarymas</w:t>
      </w:r>
      <w:bookmarkEnd w:id="39"/>
      <w:bookmarkEnd w:id="40"/>
      <w:bookmarkEnd w:id="41"/>
    </w:p>
    <w:p w:rsidRPr="00014D95" w:rsidR="00CC4312" w:rsidP="00CC4312" w:rsidRDefault="00CC4312" w14:paraId="7C99D5A2" w14:textId="7402B9E0">
      <w:pPr>
        <w:pStyle w:val="ListParagraph"/>
        <w:numPr>
          <w:ilvl w:val="1"/>
          <w:numId w:val="14"/>
        </w:numPr>
        <w:spacing w:after="0" w:line="240" w:lineRule="auto"/>
        <w:ind w:left="0" w:firstLine="567"/>
        <w:jc w:val="both"/>
        <w:rPr>
          <w:rFonts w:ascii="Tahoma" w:hAnsi="Tahoma" w:cs="Tahoma"/>
        </w:rPr>
      </w:pPr>
      <w:bookmarkStart w:name="_Toc126333938" w:id="42"/>
      <w:bookmarkEnd w:id="2"/>
      <w:r w:rsidRPr="00014D95">
        <w:rPr>
          <w:rFonts w:ascii="Tahoma" w:hAnsi="Tahoma" w:cs="Tahoma"/>
          <w:color w:val="000000" w:themeColor="text1"/>
        </w:rPr>
        <w:t>Ši pirkimo procedūra atliekama siekiant sudaryti sutartį su tiekėju, kurio pasiūlymas, vadovaujantis pirkimo sąlygose</w:t>
      </w:r>
      <w:r w:rsidRPr="00014D95">
        <w:rPr>
          <w:rFonts w:ascii="Tahoma" w:hAnsi="Tahoma" w:cs="Tahoma"/>
          <w:color w:val="0070C0"/>
        </w:rPr>
        <w:t xml:space="preserve"> </w:t>
      </w:r>
      <w:r w:rsidRPr="00014D95">
        <w:rPr>
          <w:rFonts w:ascii="Tahoma" w:hAnsi="Tahoma" w:cs="Tahoma"/>
          <w:color w:val="000000" w:themeColor="text1"/>
        </w:rPr>
        <w:t xml:space="preserve">nustatyta tvarka, bus pripažintas laimėjęs, o jei pirkimas skaidomas į dalis – su tiekėjais, kurių pasiūlymai bus pripažinti laimėję. </w:t>
      </w:r>
      <w:r w:rsidRPr="00014D95">
        <w:rPr>
          <w:rFonts w:ascii="Tahoma" w:hAnsi="Tahoma" w:cs="Tahoma"/>
        </w:rPr>
        <w:t xml:space="preserve">Sutarties sąlygos pateikiamos Pirkimo sąlygų </w:t>
      </w:r>
      <w:r>
        <w:rPr>
          <w:rFonts w:ascii="Tahoma" w:hAnsi="Tahoma" w:cs="Tahoma"/>
        </w:rPr>
        <w:t xml:space="preserve">7 </w:t>
      </w:r>
      <w:r w:rsidRPr="00014D95">
        <w:rPr>
          <w:rFonts w:ascii="Tahoma" w:hAnsi="Tahoma" w:cs="Tahoma"/>
        </w:rPr>
        <w:t>pried</w:t>
      </w:r>
      <w:r w:rsidR="00973708">
        <w:rPr>
          <w:rFonts w:ascii="Tahoma" w:hAnsi="Tahoma" w:cs="Tahoma"/>
        </w:rPr>
        <w:t xml:space="preserve">e </w:t>
      </w:r>
      <w:r w:rsidRPr="00014D95">
        <w:rPr>
          <w:rFonts w:ascii="Tahoma" w:hAnsi="Tahoma" w:cs="Tahoma"/>
        </w:rPr>
        <w:t>„Sutarties projektas“.</w:t>
      </w:r>
    </w:p>
    <w:p w:rsidRPr="00F065D6" w:rsidR="00640DBD" w:rsidP="0097765E" w:rsidRDefault="00640DBD" w14:paraId="1640F94B" w14:textId="1B994232">
      <w:pPr>
        <w:pStyle w:val="Heading1"/>
        <w:numPr>
          <w:ilvl w:val="0"/>
          <w:numId w:val="14"/>
        </w:numPr>
        <w:tabs>
          <w:tab w:val="left" w:pos="567"/>
        </w:tabs>
        <w:spacing w:line="20" w:lineRule="atLeast"/>
        <w:contextualSpacing/>
        <w:jc w:val="both"/>
        <w:rPr>
          <w:rFonts w:asciiTheme="minorHAnsi" w:hAnsiTheme="minorHAnsi" w:cstheme="minorHAnsi"/>
          <w:b/>
          <w:bCs/>
        </w:rPr>
      </w:pPr>
      <w:r w:rsidRPr="00F065D6">
        <w:rPr>
          <w:rFonts w:asciiTheme="minorHAnsi" w:hAnsiTheme="minorHAnsi" w:cstheme="minorHAnsi"/>
        </w:rPr>
        <w:lastRenderedPageBreak/>
        <w:t>Kitos sąlygos</w:t>
      </w:r>
      <w:bookmarkEnd w:id="42"/>
    </w:p>
    <w:p w:rsidRPr="00014D95" w:rsidR="009C7DEA" w:rsidP="009C7DEA" w:rsidRDefault="009C7DEA" w14:paraId="0D79BAB1" w14:textId="42EDD61A">
      <w:pPr>
        <w:pStyle w:val="ListParagraph"/>
        <w:numPr>
          <w:ilvl w:val="1"/>
          <w:numId w:val="14"/>
        </w:numPr>
        <w:spacing w:after="120" w:line="20" w:lineRule="atLeast"/>
        <w:jc w:val="both"/>
        <w:rPr>
          <w:rFonts w:ascii="Tahoma" w:hAnsi="Tahoma" w:cs="Tahoma" w:eastAsiaTheme="minorHAnsi"/>
          <w:iCs/>
        </w:rPr>
      </w:pPr>
      <w:r w:rsidRPr="00014D95">
        <w:rPr>
          <w:rFonts w:ascii="Tahoma" w:hAnsi="Tahoma" w:cs="Tahoma" w:eastAsiaTheme="minorHAnsi"/>
          <w:iCs/>
        </w:rPr>
        <w:t xml:space="preserve">Jei tiekėjas, kuris bus kviečiamas sudaryti sutartį, atsisakys ją sudaryti, jis, pareikalavus, turės </w:t>
      </w:r>
      <w:r w:rsidRPr="00973708">
        <w:rPr>
          <w:rFonts w:ascii="Tahoma" w:hAnsi="Tahoma" w:cs="Tahoma" w:eastAsiaTheme="minorHAnsi"/>
          <w:iCs/>
        </w:rPr>
        <w:t xml:space="preserve">sumokėti </w:t>
      </w:r>
      <w:r w:rsidRPr="00973708" w:rsidR="00973708">
        <w:rPr>
          <w:rFonts w:ascii="Tahoma" w:hAnsi="Tahoma" w:cs="Tahoma"/>
        </w:rPr>
        <w:t>5600</w:t>
      </w:r>
      <w:r w:rsidRPr="00973708">
        <w:rPr>
          <w:rFonts w:ascii="Tahoma" w:hAnsi="Tahoma" w:cs="Tahoma" w:eastAsiaTheme="minorHAnsi"/>
          <w:iCs/>
        </w:rPr>
        <w:t xml:space="preserve"> EUR dydžio </w:t>
      </w:r>
      <w:r w:rsidRPr="00014D95">
        <w:rPr>
          <w:rFonts w:ascii="Tahoma" w:hAnsi="Tahoma" w:cs="Tahoma" w:eastAsiaTheme="minorHAnsi"/>
          <w:iCs/>
        </w:rPr>
        <w:t>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rsidR="00C87AB8" w:rsidP="00C87AB8" w:rsidRDefault="008D704D" w14:paraId="7881FCAE" w14:textId="77777777">
      <w:pPr>
        <w:shd w:val="clear" w:color="auto" w:fill="FFFFFF"/>
        <w:spacing w:after="0" w:line="240" w:lineRule="auto"/>
        <w:jc w:val="center"/>
        <w:rPr>
          <w:rFonts w:eastAsia="Calibri" w:cstheme="minorHAnsi"/>
        </w:rPr>
        <w:sectPr w:rsidR="00C87AB8" w:rsidSect="00153FC8">
          <w:headerReference w:type="default" r:id="rId11"/>
          <w:footerReference w:type="default" r:id="rId12"/>
          <w:footerReference w:type="first" r:id="rId13"/>
          <w:pgSz w:w="12240" w:h="15840" w:orient="portrait"/>
          <w:pgMar w:top="1134" w:right="567" w:bottom="1134" w:left="1701" w:header="720" w:footer="720" w:gutter="0"/>
          <w:pgNumType w:start="0"/>
          <w:cols w:space="720"/>
          <w:titlePg/>
          <w:docGrid w:linePitch="360"/>
        </w:sectPr>
      </w:pPr>
      <w:r w:rsidRPr="00F0499F">
        <w:rPr>
          <w:rFonts w:eastAsia="Calibri" w:cstheme="minorHAnsi"/>
        </w:rPr>
        <w:t>__________</w:t>
      </w:r>
    </w:p>
    <w:p w:rsidRPr="005C1E12" w:rsidR="00774AA5" w:rsidP="005C1E12" w:rsidRDefault="000631F1" w14:paraId="1DF37652" w14:textId="0A6B5A0A">
      <w:pPr>
        <w:pStyle w:val="Heading1"/>
        <w:jc w:val="right"/>
        <w:rPr>
          <w:rFonts w:asciiTheme="minorHAnsi" w:hAnsiTheme="minorHAnsi" w:cstheme="minorHAnsi"/>
          <w:sz w:val="21"/>
          <w:szCs w:val="21"/>
        </w:rPr>
      </w:pPr>
      <w:bookmarkStart w:name="_Toc126333939" w:id="43"/>
      <w:r w:rsidRPr="005C1E12">
        <w:rPr>
          <w:rFonts w:asciiTheme="minorHAnsi" w:hAnsiTheme="minorHAnsi" w:cstheme="minorHAnsi"/>
          <w:color w:val="0070C0"/>
          <w:sz w:val="21"/>
          <w:szCs w:val="21"/>
        </w:rPr>
        <w:lastRenderedPageBreak/>
        <w:t>P</w:t>
      </w:r>
      <w:r w:rsidRPr="005C1E12" w:rsidR="008F59C5">
        <w:rPr>
          <w:rFonts w:asciiTheme="minorHAnsi" w:hAnsiTheme="minorHAnsi" w:cstheme="minorHAnsi"/>
          <w:color w:val="0070C0"/>
          <w:sz w:val="21"/>
          <w:szCs w:val="21"/>
        </w:rPr>
        <w:t>irkimo sąlygų 1 priedas „Terminai“</w:t>
      </w:r>
      <w:bookmarkEnd w:id="43"/>
    </w:p>
    <w:p w:rsidRPr="00D05014" w:rsidR="00A53BAE" w:rsidP="008E479D" w:rsidRDefault="00A53BAE" w14:paraId="5369DEF7" w14:textId="77777777">
      <w:pPr>
        <w:shd w:val="clear" w:color="auto" w:fill="FFFFFF"/>
        <w:spacing w:after="0" w:line="240" w:lineRule="auto"/>
        <w:jc w:val="right"/>
        <w:rPr>
          <w:rFonts w:eastAsia="Calibri" w:cstheme="minorHAnsi"/>
          <w:color w:val="0070C0"/>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 w:type="dxa"/>
          <w:right w:w="10" w:type="dxa"/>
        </w:tblCellMar>
        <w:tblLook w:val="0000" w:firstRow="0" w:lastRow="0" w:firstColumn="0" w:lastColumn="0" w:noHBand="0" w:noVBand="0"/>
      </w:tblPr>
      <w:tblGrid>
        <w:gridCol w:w="726"/>
        <w:gridCol w:w="2531"/>
        <w:gridCol w:w="4285"/>
        <w:gridCol w:w="2312"/>
      </w:tblGrid>
      <w:tr w:rsidRPr="00014D95" w:rsidR="009C7DEA" w:rsidTr="002C760A" w14:paraId="24598F32" w14:textId="77777777">
        <w:trPr>
          <w:trHeight w:val="20"/>
        </w:trPr>
        <w:tc>
          <w:tcPr>
            <w:tcW w:w="726" w:type="dxa"/>
            <w:shd w:val="clear" w:color="auto" w:fill="D9D9D9" w:themeFill="background1" w:themeFillShade="D9"/>
            <w:tcMar>
              <w:top w:w="0" w:type="dxa"/>
              <w:left w:w="108" w:type="dxa"/>
              <w:bottom w:w="0" w:type="dxa"/>
              <w:right w:w="108" w:type="dxa"/>
            </w:tcMar>
          </w:tcPr>
          <w:p w:rsidRPr="00014D95" w:rsidR="009C7DEA" w:rsidP="002C760A" w:rsidRDefault="009C7DEA" w14:paraId="30C55D8E" w14:textId="77777777">
            <w:pPr>
              <w:jc w:val="center"/>
              <w:rPr>
                <w:rFonts w:ascii="Tahoma" w:hAnsi="Tahoma" w:cs="Tahoma"/>
                <w:b/>
                <w:bCs/>
              </w:rPr>
            </w:pPr>
            <w:r w:rsidRPr="00014D95">
              <w:rPr>
                <w:rFonts w:ascii="Tahoma" w:hAnsi="Tahoma" w:cs="Tahoma"/>
                <w:b/>
                <w:bCs/>
              </w:rPr>
              <w:t>Eil. Nr.</w:t>
            </w:r>
          </w:p>
        </w:tc>
        <w:tc>
          <w:tcPr>
            <w:tcW w:w="2531" w:type="dxa"/>
            <w:shd w:val="clear" w:color="auto" w:fill="D9D9D9" w:themeFill="background1" w:themeFillShade="D9"/>
            <w:tcMar>
              <w:top w:w="0" w:type="dxa"/>
              <w:left w:w="108" w:type="dxa"/>
              <w:bottom w:w="0" w:type="dxa"/>
              <w:right w:w="108" w:type="dxa"/>
            </w:tcMar>
          </w:tcPr>
          <w:p w:rsidRPr="00014D95" w:rsidR="009C7DEA" w:rsidP="002C760A" w:rsidRDefault="009C7DEA" w14:paraId="1EA2CCAE" w14:textId="77777777">
            <w:pPr>
              <w:jc w:val="center"/>
              <w:rPr>
                <w:rFonts w:ascii="Tahoma" w:hAnsi="Tahoma" w:cs="Tahoma"/>
                <w:b/>
                <w:bCs/>
              </w:rPr>
            </w:pPr>
            <w:r w:rsidRPr="00014D95">
              <w:rPr>
                <w:rFonts w:ascii="Tahoma" w:hAnsi="Tahoma" w:cs="Tahoma"/>
                <w:b/>
                <w:bCs/>
              </w:rPr>
              <w:t>VEIKSMAS</w:t>
            </w:r>
          </w:p>
        </w:tc>
        <w:tc>
          <w:tcPr>
            <w:tcW w:w="4285" w:type="dxa"/>
            <w:shd w:val="clear" w:color="auto" w:fill="D9D9D9" w:themeFill="background1" w:themeFillShade="D9"/>
            <w:tcMar>
              <w:top w:w="0" w:type="dxa"/>
              <w:left w:w="108" w:type="dxa"/>
              <w:bottom w:w="0" w:type="dxa"/>
              <w:right w:w="108" w:type="dxa"/>
            </w:tcMar>
          </w:tcPr>
          <w:p w:rsidRPr="00014D95" w:rsidR="009C7DEA" w:rsidP="002C760A" w:rsidRDefault="009C7DEA" w14:paraId="6692FC9C" w14:textId="77777777">
            <w:pPr>
              <w:spacing w:after="0"/>
              <w:jc w:val="center"/>
              <w:rPr>
                <w:rFonts w:ascii="Tahoma" w:hAnsi="Tahoma" w:cs="Tahoma"/>
                <w:b/>
              </w:rPr>
            </w:pPr>
            <w:r w:rsidRPr="00014D95">
              <w:rPr>
                <w:rFonts w:ascii="Tahoma" w:hAnsi="Tahoma" w:cs="Tahoma"/>
                <w:b/>
              </w:rPr>
              <w:t>DATA/DIENŲ SKAIČIUS/ LAIKAS</w:t>
            </w:r>
          </w:p>
          <w:p w:rsidRPr="00014D95" w:rsidR="009C7DEA" w:rsidP="002C760A" w:rsidRDefault="009C7DEA" w14:paraId="2FF1DEDD" w14:textId="77777777">
            <w:pPr>
              <w:spacing w:after="0"/>
              <w:jc w:val="center"/>
              <w:rPr>
                <w:rFonts w:ascii="Tahoma" w:hAnsi="Tahoma" w:cs="Tahoma"/>
              </w:rPr>
            </w:pPr>
            <w:r w:rsidRPr="00014D95">
              <w:rPr>
                <w:rFonts w:ascii="Tahoma" w:hAnsi="Tahoma" w:cs="Tahoma"/>
              </w:rPr>
              <w:t>(Lietuvos laiku)</w:t>
            </w:r>
          </w:p>
        </w:tc>
        <w:tc>
          <w:tcPr>
            <w:tcW w:w="2312" w:type="dxa"/>
            <w:shd w:val="clear" w:color="auto" w:fill="D9D9D9" w:themeFill="background1" w:themeFillShade="D9"/>
            <w:tcMar>
              <w:top w:w="0" w:type="dxa"/>
              <w:left w:w="108" w:type="dxa"/>
              <w:bottom w:w="0" w:type="dxa"/>
              <w:right w:w="108" w:type="dxa"/>
            </w:tcMar>
          </w:tcPr>
          <w:p w:rsidRPr="00014D95" w:rsidR="009C7DEA" w:rsidP="002C760A" w:rsidRDefault="009C7DEA" w14:paraId="6CFF973A" w14:textId="77777777">
            <w:pPr>
              <w:jc w:val="center"/>
              <w:rPr>
                <w:rFonts w:ascii="Tahoma" w:hAnsi="Tahoma" w:cs="Tahoma"/>
                <w:b/>
              </w:rPr>
            </w:pPr>
            <w:r w:rsidRPr="00014D95">
              <w:rPr>
                <w:rFonts w:ascii="Tahoma" w:hAnsi="Tahoma" w:cs="Tahoma"/>
                <w:b/>
              </w:rPr>
              <w:t>PASTABOS</w:t>
            </w:r>
          </w:p>
        </w:tc>
      </w:tr>
      <w:tr w:rsidRPr="00014D95" w:rsidR="009C7DEA" w:rsidTr="002C760A" w14:paraId="79B019E5" w14:textId="77777777">
        <w:trPr>
          <w:trHeight w:val="20"/>
        </w:trPr>
        <w:tc>
          <w:tcPr>
            <w:tcW w:w="726" w:type="dxa"/>
            <w:shd w:val="clear" w:color="auto" w:fill="auto"/>
            <w:tcMar>
              <w:top w:w="0" w:type="dxa"/>
              <w:left w:w="108" w:type="dxa"/>
              <w:bottom w:w="0" w:type="dxa"/>
              <w:right w:w="108" w:type="dxa"/>
            </w:tcMar>
          </w:tcPr>
          <w:p w:rsidRPr="00014D95" w:rsidR="009C7DEA" w:rsidP="002C760A" w:rsidRDefault="009C7DEA" w14:paraId="1AD74636" w14:textId="77777777">
            <w:pPr>
              <w:keepNext/>
              <w:spacing w:after="0" w:line="240" w:lineRule="auto"/>
              <w:rPr>
                <w:rFonts w:ascii="Tahoma" w:hAnsi="Tahoma" w:cs="Tahoma"/>
                <w:bCs/>
              </w:rPr>
            </w:pPr>
            <w:r w:rsidRPr="00014D95">
              <w:rPr>
                <w:rFonts w:ascii="Tahoma" w:hAnsi="Tahoma" w:cs="Tahoma"/>
                <w:bCs/>
              </w:rPr>
              <w:t>1.</w:t>
            </w:r>
          </w:p>
        </w:tc>
        <w:tc>
          <w:tcPr>
            <w:tcW w:w="2531" w:type="dxa"/>
            <w:shd w:val="clear" w:color="auto" w:fill="auto"/>
            <w:tcMar>
              <w:top w:w="0" w:type="dxa"/>
              <w:left w:w="108" w:type="dxa"/>
              <w:bottom w:w="0" w:type="dxa"/>
              <w:right w:w="108" w:type="dxa"/>
            </w:tcMar>
          </w:tcPr>
          <w:p w:rsidRPr="00014D95" w:rsidR="009C7DEA" w:rsidP="002C760A" w:rsidRDefault="009C7DEA" w14:paraId="4FAD3F50" w14:textId="77777777">
            <w:pPr>
              <w:keepNext/>
              <w:spacing w:after="0" w:line="240" w:lineRule="auto"/>
              <w:rPr>
                <w:rFonts w:ascii="Tahoma" w:hAnsi="Tahoma" w:cs="Tahoma"/>
              </w:rPr>
            </w:pPr>
            <w:r w:rsidRPr="00014D95">
              <w:rPr>
                <w:rFonts w:ascii="Tahoma" w:hAnsi="Tahoma" w:cs="Tahoma"/>
                <w:bCs/>
              </w:rPr>
              <w:t>Pasiūlymų pateikimo terminas</w:t>
            </w:r>
          </w:p>
        </w:tc>
        <w:tc>
          <w:tcPr>
            <w:tcW w:w="4285" w:type="dxa"/>
            <w:shd w:val="clear" w:color="auto" w:fill="auto"/>
            <w:tcMar>
              <w:top w:w="0" w:type="dxa"/>
              <w:left w:w="108" w:type="dxa"/>
              <w:bottom w:w="0" w:type="dxa"/>
              <w:right w:w="108" w:type="dxa"/>
            </w:tcMar>
          </w:tcPr>
          <w:p w:rsidRPr="00014D95" w:rsidR="009C7DEA" w:rsidP="002C760A" w:rsidRDefault="009C7DEA" w14:paraId="4462B4A8" w14:textId="77777777">
            <w:pPr>
              <w:spacing w:after="0" w:line="240" w:lineRule="auto"/>
              <w:rPr>
                <w:rFonts w:ascii="Tahoma" w:hAnsi="Tahoma" w:cs="Tahoma"/>
              </w:rPr>
            </w:pPr>
            <w:r w:rsidRPr="00014D95">
              <w:rPr>
                <w:rFonts w:ascii="Tahoma" w:hAnsi="Tahoma" w:cs="Tahoma"/>
              </w:rPr>
              <w:t xml:space="preserve">nurodytas skelbime </w:t>
            </w:r>
          </w:p>
        </w:tc>
        <w:tc>
          <w:tcPr>
            <w:tcW w:w="2312" w:type="dxa"/>
            <w:shd w:val="clear" w:color="auto" w:fill="auto"/>
            <w:tcMar>
              <w:top w:w="0" w:type="dxa"/>
              <w:left w:w="108" w:type="dxa"/>
              <w:bottom w:w="0" w:type="dxa"/>
              <w:right w:w="108" w:type="dxa"/>
            </w:tcMar>
          </w:tcPr>
          <w:p w:rsidRPr="00014D95" w:rsidR="009C7DEA" w:rsidP="002C760A" w:rsidRDefault="009C7DEA" w14:paraId="19B96DA5" w14:textId="77777777">
            <w:pPr>
              <w:spacing w:after="0" w:line="240" w:lineRule="auto"/>
              <w:rPr>
                <w:rFonts w:ascii="Tahoma" w:hAnsi="Tahoma" w:cs="Tahoma"/>
                <w:iCs/>
              </w:rPr>
            </w:pPr>
            <w:r w:rsidRPr="00014D95">
              <w:rPr>
                <w:rFonts w:ascii="Tahoma" w:hAnsi="Tahoma" w:cs="Tahoma"/>
              </w:rPr>
              <w:t>Perkančioji organizacija turi teisę pratęsti pasiūlymų pateikimo terminą.</w:t>
            </w:r>
          </w:p>
        </w:tc>
      </w:tr>
      <w:tr w:rsidRPr="00014D95" w:rsidR="009C7DEA" w:rsidTr="002C760A" w14:paraId="4E7D7809" w14:textId="77777777">
        <w:trPr>
          <w:trHeight w:val="20"/>
        </w:trPr>
        <w:tc>
          <w:tcPr>
            <w:tcW w:w="726" w:type="dxa"/>
            <w:shd w:val="clear" w:color="auto" w:fill="auto"/>
            <w:tcMar>
              <w:top w:w="0" w:type="dxa"/>
              <w:left w:w="108" w:type="dxa"/>
              <w:bottom w:w="0" w:type="dxa"/>
              <w:right w:w="108" w:type="dxa"/>
            </w:tcMar>
          </w:tcPr>
          <w:p w:rsidRPr="00014D95" w:rsidR="009C7DEA" w:rsidP="002C760A" w:rsidRDefault="009C7DEA" w14:paraId="73DE66EA" w14:textId="77777777">
            <w:pPr>
              <w:keepNext/>
              <w:spacing w:after="0" w:line="240" w:lineRule="auto"/>
              <w:rPr>
                <w:rFonts w:ascii="Tahoma" w:hAnsi="Tahoma" w:cs="Tahoma"/>
                <w:bCs/>
              </w:rPr>
            </w:pPr>
            <w:r w:rsidRPr="00014D95">
              <w:rPr>
                <w:rFonts w:ascii="Tahoma" w:hAnsi="Tahoma" w:cs="Tahoma"/>
                <w:bCs/>
              </w:rPr>
              <w:t>2.</w:t>
            </w:r>
          </w:p>
        </w:tc>
        <w:tc>
          <w:tcPr>
            <w:tcW w:w="2531" w:type="dxa"/>
            <w:shd w:val="clear" w:color="auto" w:fill="auto"/>
            <w:tcMar>
              <w:top w:w="0" w:type="dxa"/>
              <w:left w:w="108" w:type="dxa"/>
              <w:bottom w:w="0" w:type="dxa"/>
              <w:right w:w="108" w:type="dxa"/>
            </w:tcMar>
          </w:tcPr>
          <w:p w:rsidRPr="00014D95" w:rsidR="009C7DEA" w:rsidP="002C760A" w:rsidRDefault="009C7DEA" w14:paraId="361F219C" w14:textId="77777777">
            <w:pPr>
              <w:keepNext/>
              <w:spacing w:after="0" w:line="240" w:lineRule="auto"/>
              <w:rPr>
                <w:rFonts w:ascii="Tahoma" w:hAnsi="Tahoma" w:cs="Tahoma"/>
              </w:rPr>
            </w:pPr>
            <w:r w:rsidRPr="00014D95">
              <w:rPr>
                <w:rFonts w:ascii="Tahoma" w:hAnsi="Tahoma" w:eastAsia="Times New Roman" w:cs="Tahoma"/>
              </w:rPr>
              <w:t>Pradinis susipažinimas su CVP IS priemonėmis gautais pasiūlymais</w:t>
            </w:r>
          </w:p>
        </w:tc>
        <w:tc>
          <w:tcPr>
            <w:tcW w:w="4285" w:type="dxa"/>
            <w:shd w:val="clear" w:color="auto" w:fill="auto"/>
            <w:tcMar>
              <w:top w:w="0" w:type="dxa"/>
              <w:left w:w="108" w:type="dxa"/>
              <w:bottom w:w="0" w:type="dxa"/>
              <w:right w:w="108" w:type="dxa"/>
            </w:tcMar>
          </w:tcPr>
          <w:p w:rsidRPr="00014D95" w:rsidR="009C7DEA" w:rsidP="002C760A" w:rsidRDefault="009C7DEA" w14:paraId="63592839" w14:textId="77777777">
            <w:pPr>
              <w:spacing w:after="0" w:line="240" w:lineRule="auto"/>
              <w:jc w:val="both"/>
              <w:rPr>
                <w:rFonts w:ascii="Tahoma" w:hAnsi="Tahoma" w:cs="Tahoma"/>
              </w:rPr>
            </w:pPr>
            <w:r w:rsidRPr="00014D95">
              <w:rPr>
                <w:rFonts w:ascii="Tahoma" w:hAnsi="Tahoma" w:cs="Tahoma"/>
              </w:rPr>
              <w:t>nurodytas skelbime</w:t>
            </w:r>
          </w:p>
        </w:tc>
        <w:tc>
          <w:tcPr>
            <w:tcW w:w="2312" w:type="dxa"/>
            <w:shd w:val="clear" w:color="auto" w:fill="auto"/>
            <w:tcMar>
              <w:top w:w="0" w:type="dxa"/>
              <w:left w:w="108" w:type="dxa"/>
              <w:bottom w:w="0" w:type="dxa"/>
              <w:right w:w="108" w:type="dxa"/>
            </w:tcMar>
          </w:tcPr>
          <w:p w:rsidRPr="00014D95" w:rsidR="009C7DEA" w:rsidP="002C760A" w:rsidRDefault="009C7DEA" w14:paraId="6E6908A4" w14:textId="77777777">
            <w:pPr>
              <w:spacing w:after="0" w:line="240" w:lineRule="auto"/>
              <w:jc w:val="both"/>
              <w:rPr>
                <w:rFonts w:ascii="Tahoma" w:hAnsi="Tahoma" w:cs="Tahoma"/>
                <w:iCs/>
              </w:rPr>
            </w:pPr>
          </w:p>
        </w:tc>
      </w:tr>
      <w:tr w:rsidRPr="00014D95" w:rsidR="009C7DEA" w:rsidTr="002C760A" w14:paraId="7B063334" w14:textId="77777777">
        <w:trPr>
          <w:trHeight w:val="20"/>
        </w:trPr>
        <w:tc>
          <w:tcPr>
            <w:tcW w:w="726" w:type="dxa"/>
            <w:shd w:val="clear" w:color="auto" w:fill="auto"/>
            <w:tcMar>
              <w:top w:w="0" w:type="dxa"/>
              <w:left w:w="108" w:type="dxa"/>
              <w:bottom w:w="0" w:type="dxa"/>
              <w:right w:w="108" w:type="dxa"/>
            </w:tcMar>
          </w:tcPr>
          <w:p w:rsidRPr="00014D95" w:rsidR="009C7DEA" w:rsidP="002C760A" w:rsidRDefault="009C7DEA" w14:paraId="3E72BFDF" w14:textId="77777777">
            <w:pPr>
              <w:keepNext/>
              <w:spacing w:after="0" w:line="240" w:lineRule="auto"/>
              <w:rPr>
                <w:rFonts w:ascii="Tahoma" w:hAnsi="Tahoma" w:cs="Tahoma"/>
                <w:bCs/>
              </w:rPr>
            </w:pPr>
            <w:r w:rsidRPr="00014D95">
              <w:rPr>
                <w:rFonts w:ascii="Tahoma" w:hAnsi="Tahoma" w:cs="Tahoma"/>
                <w:bCs/>
              </w:rPr>
              <w:t>3.</w:t>
            </w:r>
          </w:p>
        </w:tc>
        <w:tc>
          <w:tcPr>
            <w:tcW w:w="2531" w:type="dxa"/>
            <w:shd w:val="clear" w:color="auto" w:fill="auto"/>
            <w:tcMar>
              <w:top w:w="0" w:type="dxa"/>
              <w:left w:w="108" w:type="dxa"/>
              <w:bottom w:w="0" w:type="dxa"/>
              <w:right w:w="108" w:type="dxa"/>
            </w:tcMar>
          </w:tcPr>
          <w:p w:rsidRPr="00014D95" w:rsidR="009C7DEA" w:rsidP="002C760A" w:rsidRDefault="009C7DEA" w14:paraId="5337963E" w14:textId="77777777">
            <w:pPr>
              <w:keepNext/>
              <w:spacing w:after="0" w:line="240" w:lineRule="auto"/>
              <w:rPr>
                <w:rFonts w:ascii="Tahoma" w:hAnsi="Tahoma" w:cs="Tahoma"/>
                <w:bCs/>
              </w:rPr>
            </w:pPr>
            <w:r w:rsidRPr="00014D95">
              <w:rPr>
                <w:rFonts w:ascii="Tahoma" w:hAnsi="Tahoma" w:cs="Tahoma"/>
              </w:rPr>
              <w:t>Prašymą paaiškinti, patikslinti pirkimo sąlygas tiekėjas turi pateikti ne vėliau kaip:</w:t>
            </w:r>
          </w:p>
        </w:tc>
        <w:tc>
          <w:tcPr>
            <w:tcW w:w="4285" w:type="dxa"/>
            <w:shd w:val="clear" w:color="auto" w:fill="auto"/>
            <w:tcMar>
              <w:top w:w="0" w:type="dxa"/>
              <w:left w:w="108" w:type="dxa"/>
              <w:bottom w:w="0" w:type="dxa"/>
              <w:right w:w="108" w:type="dxa"/>
            </w:tcMar>
          </w:tcPr>
          <w:p w:rsidRPr="00014D95" w:rsidR="009C7DEA" w:rsidP="002C760A" w:rsidRDefault="009C7DEA" w14:paraId="168BA643" w14:textId="77777777">
            <w:pPr>
              <w:spacing w:after="0" w:line="240" w:lineRule="auto"/>
              <w:jc w:val="both"/>
              <w:rPr>
                <w:rFonts w:ascii="Tahoma" w:hAnsi="Tahoma" w:cs="Tahoma"/>
              </w:rPr>
            </w:pPr>
            <w:r>
              <w:rPr>
                <w:rFonts w:ascii="Tahoma" w:hAnsi="Tahoma" w:cs="Tahoma"/>
              </w:rPr>
              <w:t>6</w:t>
            </w:r>
            <w:r w:rsidRPr="00014D95">
              <w:rPr>
                <w:rFonts w:ascii="Tahoma" w:hAnsi="Tahoma" w:cs="Tahoma"/>
              </w:rPr>
              <w:t xml:space="preserve"> dien</w:t>
            </w:r>
            <w:r>
              <w:rPr>
                <w:rFonts w:ascii="Tahoma" w:hAnsi="Tahoma" w:cs="Tahoma"/>
              </w:rPr>
              <w:t>os</w:t>
            </w:r>
            <w:r w:rsidRPr="00014D95">
              <w:rPr>
                <w:rFonts w:ascii="Tahoma" w:hAnsi="Tahoma" w:cs="Tahoma"/>
              </w:rPr>
              <w:t xml:space="preserve"> iki pasiūlymų pateikimo termino dienos</w:t>
            </w:r>
          </w:p>
        </w:tc>
        <w:tc>
          <w:tcPr>
            <w:tcW w:w="2312" w:type="dxa"/>
            <w:shd w:val="clear" w:color="auto" w:fill="auto"/>
            <w:tcMar>
              <w:top w:w="0" w:type="dxa"/>
              <w:left w:w="108" w:type="dxa"/>
              <w:bottom w:w="0" w:type="dxa"/>
              <w:right w:w="108" w:type="dxa"/>
            </w:tcMar>
          </w:tcPr>
          <w:p w:rsidRPr="00014D95" w:rsidR="009C7DEA" w:rsidP="002C760A" w:rsidRDefault="009C7DEA" w14:paraId="067614BC" w14:textId="77777777">
            <w:pPr>
              <w:spacing w:after="0" w:line="240" w:lineRule="auto"/>
              <w:jc w:val="both"/>
              <w:rPr>
                <w:rFonts w:ascii="Tahoma" w:hAnsi="Tahoma" w:cs="Tahoma"/>
                <w:iCs/>
                <w:color w:val="7030A0"/>
              </w:rPr>
            </w:pPr>
          </w:p>
        </w:tc>
      </w:tr>
      <w:tr w:rsidRPr="00014D95" w:rsidR="009C7DEA" w:rsidTr="002C760A" w14:paraId="1D2E521D"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37E759F6"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417306D0" w14:textId="77777777">
            <w:pPr>
              <w:spacing w:after="0" w:line="240" w:lineRule="auto"/>
              <w:rPr>
                <w:rFonts w:ascii="Tahoma" w:hAnsi="Tahoma" w:cs="Tahoma"/>
              </w:rPr>
            </w:pPr>
            <w:r w:rsidRPr="00014D95">
              <w:rPr>
                <w:rFonts w:ascii="Tahoma" w:hAnsi="Tahoma" w:cs="Tahoma"/>
              </w:rPr>
              <w:t>Perkančioji organizacija pirkimo sąlygų paaiškinimą, patikslinimą pateikia visiems tiekėjams ne vėliau kaip:</w:t>
            </w:r>
          </w:p>
        </w:tc>
        <w:tc>
          <w:tcPr>
            <w:tcW w:w="4285" w:type="dxa"/>
            <w:shd w:val="clear" w:color="auto" w:fill="auto"/>
            <w:tcMar>
              <w:top w:w="0" w:type="dxa"/>
              <w:left w:w="108" w:type="dxa"/>
              <w:bottom w:w="0" w:type="dxa"/>
              <w:right w:w="108" w:type="dxa"/>
            </w:tcMar>
          </w:tcPr>
          <w:p w:rsidRPr="00014D95" w:rsidR="009C7DEA" w:rsidP="002C760A" w:rsidRDefault="009C7DEA" w14:paraId="74D9283C" w14:textId="77777777">
            <w:pPr>
              <w:spacing w:after="0" w:line="240" w:lineRule="auto"/>
              <w:jc w:val="both"/>
              <w:rPr>
                <w:rFonts w:ascii="Tahoma" w:hAnsi="Tahoma" w:cs="Tahoma"/>
              </w:rPr>
            </w:pPr>
            <w:r>
              <w:rPr>
                <w:rFonts w:ascii="Tahoma" w:hAnsi="Tahoma" w:cs="Tahoma"/>
              </w:rPr>
              <w:t>4</w:t>
            </w:r>
            <w:r w:rsidRPr="00014D95">
              <w:rPr>
                <w:rFonts w:ascii="Tahoma" w:hAnsi="Tahoma" w:cs="Tahoma"/>
              </w:rPr>
              <w:t xml:space="preserve"> dienos iki pasiūlymų pateikimo termino dienos</w:t>
            </w:r>
          </w:p>
        </w:tc>
        <w:tc>
          <w:tcPr>
            <w:tcW w:w="2312" w:type="dxa"/>
            <w:shd w:val="clear" w:color="auto" w:fill="auto"/>
            <w:tcMar>
              <w:top w:w="0" w:type="dxa"/>
              <w:left w:w="108" w:type="dxa"/>
              <w:bottom w:w="0" w:type="dxa"/>
              <w:right w:w="108" w:type="dxa"/>
            </w:tcMar>
          </w:tcPr>
          <w:p w:rsidRPr="00014D95" w:rsidR="009C7DEA" w:rsidP="002C760A" w:rsidRDefault="009C7DEA" w14:paraId="49E97B5C" w14:textId="77777777">
            <w:pPr>
              <w:spacing w:after="0" w:line="240" w:lineRule="auto"/>
              <w:jc w:val="both"/>
              <w:rPr>
                <w:rFonts w:ascii="Tahoma" w:hAnsi="Tahoma" w:cs="Tahoma"/>
              </w:rPr>
            </w:pPr>
          </w:p>
        </w:tc>
      </w:tr>
      <w:tr w:rsidRPr="00014D95" w:rsidR="009C7DEA" w:rsidTr="002C760A" w14:paraId="4164CB39"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1510E646"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445EC6B3" w14:textId="77777777">
            <w:pPr>
              <w:spacing w:after="0" w:line="240" w:lineRule="auto"/>
              <w:rPr>
                <w:rFonts w:ascii="Tahoma" w:hAnsi="Tahoma" w:cs="Tahoma"/>
              </w:rPr>
            </w:pPr>
            <w:r w:rsidRPr="00014D95">
              <w:rPr>
                <w:rFonts w:ascii="Tahoma" w:hAnsi="Tahoma" w:cs="Tahoma"/>
              </w:rPr>
              <w:t>Objekto apžiūra bus vykdoma:</w:t>
            </w:r>
          </w:p>
        </w:tc>
        <w:tc>
          <w:tcPr>
            <w:tcW w:w="4285" w:type="dxa"/>
            <w:shd w:val="clear" w:color="auto" w:fill="auto"/>
            <w:tcMar>
              <w:top w:w="0" w:type="dxa"/>
              <w:left w:w="108" w:type="dxa"/>
              <w:bottom w:w="0" w:type="dxa"/>
              <w:right w:w="108" w:type="dxa"/>
            </w:tcMar>
          </w:tcPr>
          <w:p w:rsidRPr="00014D95" w:rsidR="009C7DEA" w:rsidP="002C760A" w:rsidRDefault="009C7DEA" w14:paraId="02F98E82" w14:textId="77777777">
            <w:pPr>
              <w:spacing w:after="0" w:line="240" w:lineRule="auto"/>
              <w:jc w:val="both"/>
              <w:rPr>
                <w:rFonts w:ascii="Tahoma" w:hAnsi="Tahoma" w:cs="Tahoma"/>
                <w:iCs/>
                <w:color w:val="FF0000"/>
              </w:rPr>
            </w:pPr>
            <w:r w:rsidRPr="00014D95">
              <w:rPr>
                <w:rFonts w:ascii="Tahoma" w:hAnsi="Tahoma" w:cs="Tahoma"/>
                <w:iCs/>
              </w:rPr>
              <w:t>NETAIKOMA</w:t>
            </w:r>
          </w:p>
        </w:tc>
        <w:tc>
          <w:tcPr>
            <w:tcW w:w="2312" w:type="dxa"/>
            <w:shd w:val="clear" w:color="auto" w:fill="auto"/>
            <w:tcMar>
              <w:top w:w="0" w:type="dxa"/>
              <w:left w:w="108" w:type="dxa"/>
              <w:bottom w:w="0" w:type="dxa"/>
              <w:right w:w="108" w:type="dxa"/>
            </w:tcMar>
          </w:tcPr>
          <w:p w:rsidRPr="00014D95" w:rsidR="009C7DEA" w:rsidP="002C760A" w:rsidRDefault="009C7DEA" w14:paraId="3ADCBDA9" w14:textId="77777777">
            <w:pPr>
              <w:spacing w:after="0" w:line="240" w:lineRule="auto"/>
              <w:jc w:val="both"/>
              <w:rPr>
                <w:rFonts w:ascii="Tahoma" w:hAnsi="Tahoma" w:cs="Tahoma"/>
              </w:rPr>
            </w:pPr>
          </w:p>
        </w:tc>
      </w:tr>
      <w:tr w:rsidRPr="00014D95" w:rsidR="009C7DEA" w:rsidTr="002C760A" w14:paraId="2DFC3596"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52D5177B"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53F2B85A" w14:textId="77777777">
            <w:pPr>
              <w:spacing w:after="0" w:line="240" w:lineRule="auto"/>
              <w:rPr>
                <w:rFonts w:ascii="Tahoma" w:hAnsi="Tahoma" w:cs="Tahoma"/>
              </w:rPr>
            </w:pPr>
            <w:r w:rsidRPr="00014D95">
              <w:rPr>
                <w:rFonts w:ascii="Tahoma" w:hAnsi="Tahoma" w:cs="Tahoma"/>
              </w:rPr>
              <w:t>Perkančioji organizacija rengs susitikimus su tiekėjais dėl pirkimo sąlygų paaiškinimo</w:t>
            </w:r>
          </w:p>
        </w:tc>
        <w:tc>
          <w:tcPr>
            <w:tcW w:w="4285" w:type="dxa"/>
            <w:shd w:val="clear" w:color="auto" w:fill="auto"/>
            <w:tcMar>
              <w:top w:w="0" w:type="dxa"/>
              <w:left w:w="108" w:type="dxa"/>
              <w:bottom w:w="0" w:type="dxa"/>
              <w:right w:w="108" w:type="dxa"/>
            </w:tcMar>
          </w:tcPr>
          <w:p w:rsidRPr="00014D95" w:rsidR="009C7DEA" w:rsidP="002C760A" w:rsidRDefault="009C7DEA" w14:paraId="21973967" w14:textId="77777777">
            <w:pPr>
              <w:spacing w:after="0" w:line="240" w:lineRule="auto"/>
              <w:jc w:val="both"/>
              <w:rPr>
                <w:rFonts w:ascii="Tahoma" w:hAnsi="Tahoma" w:cs="Tahoma"/>
                <w:iCs/>
              </w:rPr>
            </w:pPr>
            <w:r w:rsidRPr="00014D95">
              <w:rPr>
                <w:rFonts w:ascii="Tahoma" w:hAnsi="Tahoma" w:cs="Tahoma"/>
                <w:iCs/>
              </w:rPr>
              <w:t>NETAIKOMA</w:t>
            </w:r>
          </w:p>
        </w:tc>
        <w:tc>
          <w:tcPr>
            <w:tcW w:w="2312" w:type="dxa"/>
            <w:shd w:val="clear" w:color="auto" w:fill="auto"/>
            <w:tcMar>
              <w:top w:w="0" w:type="dxa"/>
              <w:left w:w="108" w:type="dxa"/>
              <w:bottom w:w="0" w:type="dxa"/>
              <w:right w:w="108" w:type="dxa"/>
            </w:tcMar>
          </w:tcPr>
          <w:p w:rsidRPr="00014D95" w:rsidR="009C7DEA" w:rsidP="002C760A" w:rsidRDefault="009C7DEA" w14:paraId="4181DCB0" w14:textId="77777777">
            <w:pPr>
              <w:spacing w:after="0" w:line="240" w:lineRule="auto"/>
              <w:jc w:val="both"/>
              <w:rPr>
                <w:rFonts w:ascii="Tahoma" w:hAnsi="Tahoma" w:cs="Tahoma"/>
              </w:rPr>
            </w:pPr>
          </w:p>
        </w:tc>
      </w:tr>
      <w:tr w:rsidRPr="00014D95" w:rsidR="009C7DEA" w:rsidTr="002C760A" w14:paraId="2EA1C945"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3FA099AD"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0F34680E" w14:textId="77777777">
            <w:pPr>
              <w:spacing w:after="0" w:line="240" w:lineRule="auto"/>
              <w:rPr>
                <w:rFonts w:ascii="Tahoma" w:hAnsi="Tahoma" w:cs="Tahoma"/>
              </w:rPr>
            </w:pPr>
            <w:r w:rsidRPr="00014D95">
              <w:rPr>
                <w:rFonts w:ascii="Tahoma" w:hAnsi="Tahoma" w:cs="Tahoma"/>
              </w:rPr>
              <w:t>Tiekėjai turi pateikti prekių pavyzdžius</w:t>
            </w:r>
          </w:p>
        </w:tc>
        <w:tc>
          <w:tcPr>
            <w:tcW w:w="4285" w:type="dxa"/>
            <w:shd w:val="clear" w:color="auto" w:fill="auto"/>
            <w:tcMar>
              <w:top w:w="0" w:type="dxa"/>
              <w:left w:w="108" w:type="dxa"/>
              <w:bottom w:w="0" w:type="dxa"/>
              <w:right w:w="108" w:type="dxa"/>
            </w:tcMar>
          </w:tcPr>
          <w:p w:rsidRPr="00014D95" w:rsidR="009C7DEA" w:rsidP="002C760A" w:rsidRDefault="009C7DEA" w14:paraId="68888B45" w14:textId="77777777">
            <w:pPr>
              <w:pStyle w:val="Body2"/>
              <w:spacing w:after="0"/>
              <w:rPr>
                <w:rFonts w:ascii="Tahoma" w:hAnsi="Tahoma" w:cs="Tahoma"/>
                <w:color w:val="auto"/>
                <w:lang w:val="lt-LT"/>
              </w:rPr>
            </w:pPr>
            <w:r w:rsidRPr="00014D95">
              <w:rPr>
                <w:rFonts w:ascii="Tahoma" w:hAnsi="Tahoma" w:cs="Tahoma"/>
                <w:color w:val="auto"/>
                <w:lang w:val="lt-LT"/>
              </w:rPr>
              <w:t>NETAIKOMA</w:t>
            </w:r>
          </w:p>
          <w:p w:rsidRPr="00014D95" w:rsidR="009C7DEA" w:rsidP="002C760A" w:rsidRDefault="009C7DEA" w14:paraId="5953BA05" w14:textId="77777777">
            <w:pPr>
              <w:spacing w:after="0" w:line="240" w:lineRule="auto"/>
              <w:jc w:val="both"/>
              <w:rPr>
                <w:rFonts w:ascii="Tahoma" w:hAnsi="Tahoma" w:cs="Tahoma"/>
                <w:iCs/>
                <w:color w:val="00B050"/>
              </w:rPr>
            </w:pPr>
            <w:r w:rsidRPr="00014D95">
              <w:rPr>
                <w:rFonts w:ascii="Tahoma" w:hAnsi="Tahoma" w:cs="Tahoma"/>
                <w:i/>
                <w:iCs/>
                <w:color w:val="7030A0"/>
              </w:rPr>
              <w:t xml:space="preserve"> </w:t>
            </w:r>
          </w:p>
        </w:tc>
        <w:tc>
          <w:tcPr>
            <w:tcW w:w="2312" w:type="dxa"/>
            <w:shd w:val="clear" w:color="auto" w:fill="auto"/>
            <w:tcMar>
              <w:top w:w="0" w:type="dxa"/>
              <w:left w:w="108" w:type="dxa"/>
              <w:bottom w:w="0" w:type="dxa"/>
              <w:right w:w="108" w:type="dxa"/>
            </w:tcMar>
          </w:tcPr>
          <w:p w:rsidRPr="00014D95" w:rsidR="009C7DEA" w:rsidP="002C760A" w:rsidRDefault="009C7DEA" w14:paraId="7C14377E" w14:textId="77777777">
            <w:pPr>
              <w:spacing w:after="0" w:line="240" w:lineRule="auto"/>
              <w:jc w:val="both"/>
              <w:rPr>
                <w:rFonts w:ascii="Tahoma" w:hAnsi="Tahoma" w:cs="Tahoma"/>
              </w:rPr>
            </w:pPr>
          </w:p>
        </w:tc>
      </w:tr>
      <w:tr w:rsidRPr="00014D95" w:rsidR="009C7DEA" w:rsidTr="002C760A" w14:paraId="325A640F"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0FB33682"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693ED5EB" w14:textId="77777777">
            <w:pPr>
              <w:spacing w:after="0" w:line="240" w:lineRule="auto"/>
              <w:rPr>
                <w:rFonts w:ascii="Tahoma" w:hAnsi="Tahoma" w:cs="Tahoma"/>
                <w:bCs/>
              </w:rPr>
            </w:pPr>
            <w:r w:rsidRPr="00014D95">
              <w:rPr>
                <w:rFonts w:ascii="Tahoma" w:hAnsi="Tahoma" w:cs="Tahoma"/>
                <w:bCs/>
              </w:rPr>
              <w:t>Pasiūlymo galiojimo ir pasiūlymo galiojimo užtikrinimo (jei taikoma) terminas ne trumpesnis kaip</w:t>
            </w:r>
          </w:p>
        </w:tc>
        <w:tc>
          <w:tcPr>
            <w:tcW w:w="4285" w:type="dxa"/>
            <w:shd w:val="clear" w:color="auto" w:fill="auto"/>
            <w:tcMar>
              <w:top w:w="0" w:type="dxa"/>
              <w:left w:w="108" w:type="dxa"/>
              <w:bottom w:w="0" w:type="dxa"/>
              <w:right w:w="108" w:type="dxa"/>
            </w:tcMar>
          </w:tcPr>
          <w:p w:rsidRPr="00014D95" w:rsidR="009C7DEA" w:rsidP="002C760A" w:rsidRDefault="009C7DEA" w14:paraId="2AA17728" w14:textId="77777777">
            <w:pPr>
              <w:spacing w:after="0" w:line="240" w:lineRule="auto"/>
              <w:jc w:val="both"/>
              <w:rPr>
                <w:rFonts w:ascii="Tahoma" w:hAnsi="Tahoma" w:cs="Tahoma"/>
                <w:iCs/>
              </w:rPr>
            </w:pPr>
            <w:r w:rsidRPr="00014D95">
              <w:rPr>
                <w:rFonts w:ascii="Tahoma" w:hAnsi="Tahoma" w:cs="Tahoma"/>
                <w:iCs/>
              </w:rPr>
              <w:t>90 (devyniasdešimt) dienų nuo pasiūlymų pateikimo galutinio termino pabaigos</w:t>
            </w:r>
          </w:p>
        </w:tc>
        <w:tc>
          <w:tcPr>
            <w:tcW w:w="2312" w:type="dxa"/>
            <w:shd w:val="clear" w:color="auto" w:fill="auto"/>
            <w:tcMar>
              <w:top w:w="0" w:type="dxa"/>
              <w:left w:w="108" w:type="dxa"/>
              <w:bottom w:w="0" w:type="dxa"/>
              <w:right w:w="108" w:type="dxa"/>
            </w:tcMar>
          </w:tcPr>
          <w:p w:rsidRPr="00014D95" w:rsidR="009C7DEA" w:rsidP="002C760A" w:rsidRDefault="009C7DEA" w14:paraId="0F650AC2" w14:textId="77777777">
            <w:pPr>
              <w:spacing w:after="0" w:line="240" w:lineRule="auto"/>
              <w:jc w:val="both"/>
              <w:rPr>
                <w:rFonts w:ascii="Tahoma" w:hAnsi="Tahoma" w:cs="Tahoma"/>
              </w:rPr>
            </w:pPr>
          </w:p>
        </w:tc>
      </w:tr>
      <w:tr w:rsidRPr="00014D95" w:rsidR="009C7DEA" w:rsidTr="002C760A" w14:paraId="4677CAC3"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50BD5409" w14:textId="77777777">
            <w:pPr>
              <w:pStyle w:val="ListParagraph"/>
              <w:numPr>
                <w:ilvl w:val="0"/>
                <w:numId w:val="6"/>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rsidRPr="00014D95" w:rsidR="009C7DEA" w:rsidP="002C760A" w:rsidRDefault="009C7DEA" w14:paraId="0A4DCD24" w14:textId="77777777">
            <w:pPr>
              <w:spacing w:after="0" w:line="240" w:lineRule="auto"/>
              <w:rPr>
                <w:rFonts w:ascii="Tahoma" w:hAnsi="Tahoma" w:cs="Tahoma"/>
                <w:bCs/>
              </w:rPr>
            </w:pPr>
            <w:r w:rsidRPr="00014D95">
              <w:rPr>
                <w:rFonts w:ascii="Tahoma" w:hAnsi="Tahoma" w:cs="Tahoma"/>
              </w:rPr>
              <w:t xml:space="preserve">Perkančioji organizacija atsako tiekėjui, ar ji sutinka priimti tiekėjo siūlomą pasiūlymo galiojimo užtikrinimą patvirtinantį dokumentą ne vėliau kaip per </w:t>
            </w:r>
          </w:p>
        </w:tc>
        <w:tc>
          <w:tcPr>
            <w:tcW w:w="4285" w:type="dxa"/>
            <w:shd w:val="clear" w:color="auto" w:fill="auto"/>
            <w:tcMar>
              <w:top w:w="0" w:type="dxa"/>
              <w:left w:w="108" w:type="dxa"/>
              <w:bottom w:w="0" w:type="dxa"/>
              <w:right w:w="108" w:type="dxa"/>
            </w:tcMar>
          </w:tcPr>
          <w:p w:rsidRPr="00014D95" w:rsidR="009C7DEA" w:rsidP="002C760A" w:rsidRDefault="009C7DEA" w14:paraId="65C398D2" w14:textId="77777777">
            <w:pPr>
              <w:pStyle w:val="Body2"/>
              <w:spacing w:after="0"/>
              <w:rPr>
                <w:rFonts w:ascii="Tahoma" w:hAnsi="Tahoma" w:cs="Tahoma"/>
                <w:color w:val="auto"/>
                <w:lang w:val="lt-LT"/>
              </w:rPr>
            </w:pPr>
            <w:r w:rsidRPr="00014D95">
              <w:rPr>
                <w:rFonts w:ascii="Tahoma" w:hAnsi="Tahoma" w:cs="Tahoma"/>
                <w:color w:val="auto"/>
                <w:lang w:val="lt-LT"/>
              </w:rPr>
              <w:t>3 (tris) darbo dienas nuo prašymo gavimo dienos</w:t>
            </w:r>
          </w:p>
        </w:tc>
        <w:tc>
          <w:tcPr>
            <w:tcW w:w="2312" w:type="dxa"/>
            <w:shd w:val="clear" w:color="auto" w:fill="auto"/>
            <w:tcMar>
              <w:top w:w="0" w:type="dxa"/>
              <w:left w:w="108" w:type="dxa"/>
              <w:bottom w:w="0" w:type="dxa"/>
              <w:right w:w="108" w:type="dxa"/>
            </w:tcMar>
          </w:tcPr>
          <w:p w:rsidRPr="00014D95" w:rsidR="009C7DEA" w:rsidP="002C760A" w:rsidRDefault="009C7DEA" w14:paraId="1BCA99B7" w14:textId="77777777">
            <w:pPr>
              <w:spacing w:after="0" w:line="240" w:lineRule="auto"/>
              <w:jc w:val="both"/>
              <w:rPr>
                <w:rFonts w:ascii="Tahoma" w:hAnsi="Tahoma" w:cs="Tahoma"/>
              </w:rPr>
            </w:pPr>
          </w:p>
        </w:tc>
      </w:tr>
      <w:tr w:rsidRPr="00014D95" w:rsidR="009C7DEA" w:rsidTr="002C760A" w14:paraId="786A3131"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7CAA670A"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303FE06C" w14:textId="77777777">
            <w:pPr>
              <w:spacing w:after="0" w:line="240" w:lineRule="auto"/>
              <w:rPr>
                <w:rFonts w:ascii="Tahoma" w:hAnsi="Tahoma" w:cs="Tahoma"/>
                <w:bCs/>
              </w:rPr>
            </w:pPr>
            <w:r w:rsidRPr="00014D95">
              <w:rPr>
                <w:rFonts w:ascii="Tahoma" w:hAnsi="Tahoma" w:cs="Tahoma"/>
                <w:color w:val="000000" w:themeColor="text1"/>
              </w:rPr>
              <w:t>Pasiūlymo galiojimo užtikrinimas pirkimo dalyviui grąžinamas (arba atsisakoma teisių į jį) per</w:t>
            </w:r>
          </w:p>
        </w:tc>
        <w:tc>
          <w:tcPr>
            <w:tcW w:w="4285" w:type="dxa"/>
            <w:shd w:val="clear" w:color="auto" w:fill="auto"/>
            <w:tcMar>
              <w:top w:w="0" w:type="dxa"/>
              <w:left w:w="108" w:type="dxa"/>
              <w:bottom w:w="0" w:type="dxa"/>
              <w:right w:w="108" w:type="dxa"/>
            </w:tcMar>
          </w:tcPr>
          <w:p w:rsidRPr="00014D95" w:rsidR="009C7DEA" w:rsidP="002C760A" w:rsidRDefault="009C7DEA" w14:paraId="1D915765" w14:textId="77777777">
            <w:pPr>
              <w:spacing w:after="0" w:line="240" w:lineRule="auto"/>
              <w:jc w:val="both"/>
              <w:rPr>
                <w:rFonts w:ascii="Tahoma" w:hAnsi="Tahoma" w:cs="Tahoma"/>
                <w:sz w:val="20"/>
                <w:szCs w:val="20"/>
              </w:rPr>
            </w:pPr>
            <w:r w:rsidRPr="00014D95">
              <w:rPr>
                <w:rFonts w:ascii="Tahoma" w:hAnsi="Tahoma" w:cs="Tahoma"/>
                <w:sz w:val="20"/>
                <w:szCs w:val="20"/>
              </w:rPr>
              <w:t>5 (penkias) darbo dienas nuo prašymo gavimo dienos</w:t>
            </w:r>
          </w:p>
          <w:p w:rsidRPr="00014D95" w:rsidR="009C7DEA" w:rsidP="002C760A" w:rsidRDefault="009C7DEA" w14:paraId="6BD26E18" w14:textId="77777777">
            <w:pPr>
              <w:pStyle w:val="Body2"/>
              <w:spacing w:after="0"/>
              <w:rPr>
                <w:rFonts w:ascii="Tahoma" w:hAnsi="Tahoma" w:cs="Tahoma"/>
                <w:color w:val="auto"/>
                <w:lang w:val="lt-LT"/>
              </w:rPr>
            </w:pPr>
          </w:p>
        </w:tc>
        <w:tc>
          <w:tcPr>
            <w:tcW w:w="2312" w:type="dxa"/>
            <w:shd w:val="clear" w:color="auto" w:fill="auto"/>
            <w:tcMar>
              <w:top w:w="0" w:type="dxa"/>
              <w:left w:w="108" w:type="dxa"/>
              <w:bottom w:w="0" w:type="dxa"/>
              <w:right w:w="108" w:type="dxa"/>
            </w:tcMar>
          </w:tcPr>
          <w:p w:rsidRPr="00014D95" w:rsidR="009C7DEA" w:rsidP="002C760A" w:rsidRDefault="009C7DEA" w14:paraId="02D67599" w14:textId="77777777">
            <w:pPr>
              <w:spacing w:after="0" w:line="240" w:lineRule="auto"/>
              <w:jc w:val="both"/>
              <w:rPr>
                <w:rFonts w:ascii="Tahoma" w:hAnsi="Tahoma" w:cs="Tahoma"/>
              </w:rPr>
            </w:pPr>
          </w:p>
        </w:tc>
      </w:tr>
      <w:tr w:rsidRPr="00014D95" w:rsidR="009C7DEA" w:rsidTr="002C760A" w14:paraId="56598A42"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1CEE1101"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740F02A4" w14:textId="77777777">
            <w:pPr>
              <w:spacing w:after="0" w:line="240" w:lineRule="auto"/>
              <w:rPr>
                <w:rFonts w:ascii="Tahoma" w:hAnsi="Tahoma" w:cs="Tahoma"/>
                <w:bCs/>
              </w:rPr>
            </w:pPr>
            <w:r w:rsidRPr="00014D95">
              <w:rPr>
                <w:rFonts w:ascii="Tahoma" w:hAnsi="Tahoma" w:cs="Tahoma"/>
                <w:bCs/>
              </w:rPr>
              <w:t xml:space="preserve">Perkančioji organizacija informuoja pirkimo dalyvius apie EBVPD </w:t>
            </w:r>
            <w:r w:rsidRPr="00014D95">
              <w:rPr>
                <w:rFonts w:ascii="Tahoma" w:hAnsi="Tahoma" w:cs="Tahoma"/>
                <w:bCs/>
              </w:rPr>
              <w:lastRenderedPageBreak/>
              <w:t>vertinimo rezultatus ne vėliau kaip per</w:t>
            </w:r>
          </w:p>
        </w:tc>
        <w:tc>
          <w:tcPr>
            <w:tcW w:w="4285" w:type="dxa"/>
            <w:shd w:val="clear" w:color="auto" w:fill="auto"/>
            <w:tcMar>
              <w:top w:w="0" w:type="dxa"/>
              <w:left w:w="108" w:type="dxa"/>
              <w:bottom w:w="0" w:type="dxa"/>
              <w:right w:w="108" w:type="dxa"/>
            </w:tcMar>
          </w:tcPr>
          <w:p w:rsidRPr="00014D95" w:rsidR="009C7DEA" w:rsidP="002C760A" w:rsidRDefault="009C7DEA" w14:paraId="7EE53F04" w14:textId="77777777">
            <w:pPr>
              <w:spacing w:after="0" w:line="240" w:lineRule="auto"/>
              <w:jc w:val="both"/>
              <w:rPr>
                <w:rFonts w:ascii="Tahoma" w:hAnsi="Tahoma" w:cs="Tahoma"/>
                <w:bCs/>
              </w:rPr>
            </w:pPr>
            <w:r w:rsidRPr="00014D95">
              <w:rPr>
                <w:rFonts w:ascii="Tahoma" w:hAnsi="Tahoma" w:cs="Tahoma"/>
                <w:bCs/>
              </w:rPr>
              <w:lastRenderedPageBreak/>
              <w:t>3 (tris) darbo dienas nuo sprendimo priėmimo dienos</w:t>
            </w:r>
          </w:p>
        </w:tc>
        <w:tc>
          <w:tcPr>
            <w:tcW w:w="2312" w:type="dxa"/>
            <w:shd w:val="clear" w:color="auto" w:fill="auto"/>
            <w:tcMar>
              <w:top w:w="0" w:type="dxa"/>
              <w:left w:w="108" w:type="dxa"/>
              <w:bottom w:w="0" w:type="dxa"/>
              <w:right w:w="108" w:type="dxa"/>
            </w:tcMar>
          </w:tcPr>
          <w:p w:rsidRPr="00014D95" w:rsidR="009C7DEA" w:rsidP="002C760A" w:rsidRDefault="009C7DEA" w14:paraId="3BAF7CF5" w14:textId="77777777">
            <w:pPr>
              <w:spacing w:after="0" w:line="240" w:lineRule="auto"/>
              <w:jc w:val="both"/>
              <w:rPr>
                <w:rFonts w:ascii="Tahoma" w:hAnsi="Tahoma" w:cs="Tahoma"/>
                <w:bCs/>
              </w:rPr>
            </w:pPr>
          </w:p>
        </w:tc>
      </w:tr>
      <w:tr w:rsidRPr="00014D95" w:rsidR="009C7DEA" w:rsidTr="002C760A" w14:paraId="6D3FF82C"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4419FC37"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33ED9596" w14:textId="77777777">
            <w:pPr>
              <w:spacing w:after="0" w:line="240" w:lineRule="auto"/>
              <w:rPr>
                <w:rFonts w:ascii="Tahoma" w:hAnsi="Tahoma" w:cs="Tahoma"/>
                <w:bCs/>
              </w:rPr>
            </w:pPr>
            <w:r w:rsidRPr="00014D95">
              <w:rPr>
                <w:rFonts w:ascii="Tahoma" w:hAnsi="Tahoma" w:cs="Tahoma"/>
                <w:bCs/>
              </w:rPr>
              <w:t xml:space="preserve">Perkančioji organizacija pirkimo dalyviams praneša apie priimtą sprendimą nustatyti laimėjusį pasiūlymą, </w:t>
            </w:r>
            <w:r w:rsidRPr="00014D95">
              <w:rPr>
                <w:rFonts w:ascii="Tahoma" w:hAnsi="Tahoma" w:cs="Tahoma"/>
              </w:rPr>
              <w:t>dėl kurio bus sudaroma</w:t>
            </w:r>
            <w:r w:rsidRPr="00014D95">
              <w:rPr>
                <w:rFonts w:ascii="Tahoma" w:hAnsi="Tahoma" w:cs="Tahoma"/>
                <w:bCs/>
              </w:rPr>
              <w:t xml:space="preserve"> sutartis ne vėliau kaip per</w:t>
            </w:r>
          </w:p>
        </w:tc>
        <w:tc>
          <w:tcPr>
            <w:tcW w:w="4285" w:type="dxa"/>
            <w:shd w:val="clear" w:color="auto" w:fill="auto"/>
            <w:tcMar>
              <w:top w:w="0" w:type="dxa"/>
              <w:left w:w="108" w:type="dxa"/>
              <w:bottom w:w="0" w:type="dxa"/>
              <w:right w:w="108" w:type="dxa"/>
            </w:tcMar>
          </w:tcPr>
          <w:p w:rsidRPr="00014D95" w:rsidR="009C7DEA" w:rsidP="002C760A" w:rsidRDefault="009C7DEA" w14:paraId="3C905989" w14:textId="77777777">
            <w:pPr>
              <w:spacing w:after="0" w:line="240" w:lineRule="auto"/>
              <w:jc w:val="both"/>
              <w:rPr>
                <w:rFonts w:ascii="Tahoma" w:hAnsi="Tahoma" w:cs="Tahoma"/>
                <w:bCs/>
              </w:rPr>
            </w:pPr>
            <w:r w:rsidRPr="00014D95">
              <w:rPr>
                <w:rFonts w:ascii="Tahoma" w:hAnsi="Tahoma" w:cs="Tahoma"/>
                <w:bCs/>
              </w:rPr>
              <w:t>3 (tris) darbo dienas nuo sprendimo priėmimo dienos</w:t>
            </w:r>
          </w:p>
        </w:tc>
        <w:tc>
          <w:tcPr>
            <w:tcW w:w="2312" w:type="dxa"/>
            <w:shd w:val="clear" w:color="auto" w:fill="auto"/>
            <w:tcMar>
              <w:top w:w="0" w:type="dxa"/>
              <w:left w:w="108" w:type="dxa"/>
              <w:bottom w:w="0" w:type="dxa"/>
              <w:right w:w="108" w:type="dxa"/>
            </w:tcMar>
          </w:tcPr>
          <w:p w:rsidRPr="00014D95" w:rsidR="009C7DEA" w:rsidP="002C760A" w:rsidRDefault="009C7DEA" w14:paraId="08C79F89" w14:textId="77777777">
            <w:pPr>
              <w:spacing w:after="0" w:line="240" w:lineRule="auto"/>
              <w:jc w:val="both"/>
              <w:rPr>
                <w:rFonts w:ascii="Tahoma" w:hAnsi="Tahoma" w:cs="Tahoma"/>
              </w:rPr>
            </w:pPr>
          </w:p>
        </w:tc>
      </w:tr>
      <w:tr w:rsidRPr="00014D95" w:rsidR="009C7DEA" w:rsidTr="002C760A" w14:paraId="6913BE2F"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4A20B309"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63812E45" w14:textId="77777777">
            <w:pPr>
              <w:spacing w:after="0" w:line="240" w:lineRule="auto"/>
              <w:rPr>
                <w:rFonts w:ascii="Tahoma" w:hAnsi="Tahoma" w:cs="Tahoma"/>
                <w:bCs/>
              </w:rPr>
            </w:pPr>
            <w:r w:rsidRPr="00014D95">
              <w:rPr>
                <w:rFonts w:ascii="Tahoma" w:hAnsi="Tahoma" w:cs="Tahoma"/>
                <w:bCs/>
              </w:rPr>
              <w:t>Perkančioji organizacija, pirkimo dalyviui raštu paprašius, jam pateikia VPĮ 58 straipsnio 2 dalyje nustatytą informaciją ne vėliau kaip per</w:t>
            </w:r>
          </w:p>
        </w:tc>
        <w:tc>
          <w:tcPr>
            <w:tcW w:w="4285" w:type="dxa"/>
            <w:shd w:val="clear" w:color="auto" w:fill="auto"/>
            <w:tcMar>
              <w:top w:w="0" w:type="dxa"/>
              <w:left w:w="108" w:type="dxa"/>
              <w:bottom w:w="0" w:type="dxa"/>
              <w:right w:w="108" w:type="dxa"/>
            </w:tcMar>
          </w:tcPr>
          <w:p w:rsidRPr="00014D95" w:rsidR="009C7DEA" w:rsidP="002C760A" w:rsidRDefault="009C7DEA" w14:paraId="6DD8EA46" w14:textId="77777777">
            <w:pPr>
              <w:spacing w:after="0" w:line="240" w:lineRule="auto"/>
              <w:jc w:val="both"/>
              <w:rPr>
                <w:rFonts w:ascii="Tahoma" w:hAnsi="Tahoma" w:cs="Tahoma"/>
                <w:bCs/>
              </w:rPr>
            </w:pPr>
            <w:r w:rsidRPr="00014D95">
              <w:rPr>
                <w:rFonts w:ascii="Tahoma" w:hAnsi="Tahoma" w:cs="Tahoma"/>
                <w:bCs/>
              </w:rPr>
              <w:t>15 (penkiolika) dienų nuo pirkimo dalyvio raštu pateikto prašymo gavimo dienos</w:t>
            </w:r>
          </w:p>
        </w:tc>
        <w:tc>
          <w:tcPr>
            <w:tcW w:w="2312" w:type="dxa"/>
            <w:shd w:val="clear" w:color="auto" w:fill="auto"/>
            <w:tcMar>
              <w:top w:w="0" w:type="dxa"/>
              <w:left w:w="108" w:type="dxa"/>
              <w:bottom w:w="0" w:type="dxa"/>
              <w:right w:w="108" w:type="dxa"/>
            </w:tcMar>
          </w:tcPr>
          <w:p w:rsidRPr="00014D95" w:rsidR="009C7DEA" w:rsidP="002C760A" w:rsidRDefault="009C7DEA" w14:paraId="35A07E22" w14:textId="77777777">
            <w:pPr>
              <w:pStyle w:val="tajtip"/>
              <w:shd w:val="clear" w:color="auto" w:fill="FFFFFF"/>
              <w:spacing w:before="0" w:beforeAutospacing="0" w:after="0" w:afterAutospacing="0"/>
              <w:ind w:firstLine="313"/>
              <w:jc w:val="both"/>
              <w:rPr>
                <w:rFonts w:ascii="Tahoma" w:hAnsi="Tahoma" w:cs="Tahoma"/>
                <w:sz w:val="21"/>
                <w:szCs w:val="21"/>
              </w:rPr>
            </w:pPr>
          </w:p>
        </w:tc>
      </w:tr>
      <w:tr w:rsidRPr="00014D95" w:rsidR="009C7DEA" w:rsidTr="002C760A" w14:paraId="285BC142"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3573F721"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3CDC6F9A" w14:textId="77777777">
            <w:pPr>
              <w:spacing w:after="0" w:line="240" w:lineRule="auto"/>
              <w:rPr>
                <w:rFonts w:ascii="Tahoma" w:hAnsi="Tahoma" w:cs="Tahoma"/>
                <w:bCs/>
              </w:rPr>
            </w:pPr>
            <w:r w:rsidRPr="00014D95">
              <w:rPr>
                <w:rFonts w:ascii="Tahoma" w:hAnsi="Tahoma" w:cs="Tahoma"/>
                <w:color w:val="000000"/>
                <w:shd w:val="clear" w:color="auto" w:fill="FFFFFF"/>
              </w:rPr>
              <w:t xml:space="preserve">Tiekėjas turi teisę pateikti pretenziją perkančiajai organizacijai, pateikti prašymą ar pareikšti ieškinį teismui </w:t>
            </w:r>
            <w:r w:rsidRPr="00014D95">
              <w:rPr>
                <w:rFonts w:ascii="Tahoma" w:hAnsi="Tahoma" w:cs="Tahoma"/>
                <w:bCs/>
              </w:rPr>
              <w:t>ne vėliau kaip per</w:t>
            </w:r>
          </w:p>
        </w:tc>
        <w:tc>
          <w:tcPr>
            <w:tcW w:w="4285" w:type="dxa"/>
            <w:shd w:val="clear" w:color="auto" w:fill="auto"/>
            <w:tcMar>
              <w:top w:w="0" w:type="dxa"/>
              <w:left w:w="108" w:type="dxa"/>
              <w:bottom w:w="0" w:type="dxa"/>
              <w:right w:w="108" w:type="dxa"/>
            </w:tcMar>
          </w:tcPr>
          <w:p w:rsidRPr="00014D95" w:rsidR="009C7DEA" w:rsidP="002C760A" w:rsidRDefault="009C7DEA" w14:paraId="6FB22CC7" w14:textId="77777777">
            <w:pPr>
              <w:spacing w:after="0" w:line="240" w:lineRule="auto"/>
              <w:jc w:val="both"/>
              <w:rPr>
                <w:rFonts w:ascii="Tahoma" w:hAnsi="Tahoma" w:cs="Tahoma"/>
              </w:rPr>
            </w:pPr>
            <w:r>
              <w:rPr>
                <w:rFonts w:ascii="Tahoma" w:hAnsi="Tahoma" w:cs="Tahoma"/>
              </w:rPr>
              <w:t>5 (penkias) darbo</w:t>
            </w:r>
            <w:r w:rsidRPr="00014D95">
              <w:rPr>
                <w:rFonts w:ascii="Tahoma" w:hAnsi="Tahoma" w:cs="Tahoma"/>
              </w:rPr>
              <w:t xml:space="preserve"> dien</w:t>
            </w:r>
            <w:r>
              <w:rPr>
                <w:rFonts w:ascii="Tahoma" w:hAnsi="Tahoma" w:cs="Tahoma"/>
              </w:rPr>
              <w:t>as</w:t>
            </w:r>
            <w:r w:rsidRPr="00014D95">
              <w:rPr>
                <w:rFonts w:ascii="Tahoma" w:hAnsi="Tahoma" w:cs="Tahoma"/>
              </w:rPr>
              <w:t xml:space="preserve"> nuo </w:t>
            </w:r>
            <w:r w:rsidRPr="00014D95">
              <w:rPr>
                <w:rFonts w:ascii="Tahoma" w:hAnsi="Tahoma" w:eastAsia="Arial" w:cs="Tahoma"/>
              </w:rPr>
              <w:t>perkančiosios organizacijos</w:t>
            </w:r>
            <w:r w:rsidRPr="00014D95">
              <w:rPr>
                <w:rFonts w:ascii="Tahoma" w:hAnsi="Tahoma" w:cs="Tahoma"/>
              </w:rPr>
              <w:t xml:space="preserve"> pranešimo raštu apie jos priimtą sprendimą išsiuntimo tiekėjams dienos arba nuo paskelbimo apie </w:t>
            </w:r>
            <w:r w:rsidRPr="00014D95">
              <w:rPr>
                <w:rFonts w:ascii="Tahoma" w:hAnsi="Tahoma" w:eastAsia="Arial" w:cs="Tahoma"/>
              </w:rPr>
              <w:t>perkančiosios organizacijos</w:t>
            </w:r>
            <w:r w:rsidRPr="00014D95">
              <w:rPr>
                <w:rFonts w:ascii="Tahoma" w:hAnsi="Tahoma" w:cs="Tahoma"/>
              </w:rPr>
              <w:t xml:space="preserve"> priimtus sprendimus dienos, jei VPĮ nenumato reikalavimo raštu informuoti tiekėjus apie </w:t>
            </w:r>
            <w:r w:rsidRPr="00014D95">
              <w:rPr>
                <w:rFonts w:ascii="Tahoma" w:hAnsi="Tahoma" w:eastAsia="Arial" w:cs="Tahoma"/>
              </w:rPr>
              <w:t xml:space="preserve"> perkančiosios organizacijos</w:t>
            </w:r>
            <w:r w:rsidRPr="00014D95">
              <w:rPr>
                <w:rFonts w:ascii="Tahoma" w:hAnsi="Tahoma" w:cs="Tahoma"/>
              </w:rPr>
              <w:t xml:space="preserve"> priimtus sprendimus;</w:t>
            </w:r>
          </w:p>
          <w:p w:rsidRPr="00014D95" w:rsidR="009C7DEA" w:rsidP="002C760A" w:rsidRDefault="009C7DEA" w14:paraId="216CB339" w14:textId="77777777">
            <w:pPr>
              <w:spacing w:after="0" w:line="240" w:lineRule="auto"/>
              <w:jc w:val="both"/>
              <w:rPr>
                <w:rFonts w:ascii="Tahoma" w:hAnsi="Tahoma" w:cs="Tahoma"/>
              </w:rPr>
            </w:pPr>
            <w:r w:rsidRPr="00014D95">
              <w:rPr>
                <w:rFonts w:ascii="Tahoma" w:hAnsi="Tahoma" w:cs="Tahoma"/>
              </w:rPr>
              <w:t>15 (penkiolika) dienų nuo pranešimo išsiuntimo tiekėjams dienos, jeigu šis pranešimas nebuvo siunčiamas elektroninėmis priemonėmis.</w:t>
            </w:r>
          </w:p>
        </w:tc>
        <w:tc>
          <w:tcPr>
            <w:tcW w:w="2312" w:type="dxa"/>
            <w:shd w:val="clear" w:color="auto" w:fill="auto"/>
            <w:tcMar>
              <w:top w:w="0" w:type="dxa"/>
              <w:left w:w="108" w:type="dxa"/>
              <w:bottom w:w="0" w:type="dxa"/>
              <w:right w:w="108" w:type="dxa"/>
            </w:tcMar>
          </w:tcPr>
          <w:p w:rsidRPr="00014D95" w:rsidR="009C7DEA" w:rsidP="002C760A" w:rsidRDefault="009C7DEA" w14:paraId="62245EF5" w14:textId="77777777">
            <w:pPr>
              <w:spacing w:after="0" w:line="240" w:lineRule="auto"/>
              <w:jc w:val="both"/>
              <w:rPr>
                <w:rFonts w:ascii="Tahoma" w:hAnsi="Tahoma" w:cs="Tahoma"/>
                <w:bCs/>
              </w:rPr>
            </w:pPr>
          </w:p>
        </w:tc>
      </w:tr>
      <w:tr w:rsidRPr="00014D95" w:rsidR="009C7DEA" w:rsidTr="002C760A" w14:paraId="02E12EF9"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6311DC2A" w14:textId="77777777">
            <w:pPr>
              <w:pStyle w:val="ListParagraph"/>
              <w:numPr>
                <w:ilvl w:val="0"/>
                <w:numId w:val="6"/>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rsidRPr="00014D95" w:rsidR="009C7DEA" w:rsidP="002C760A" w:rsidRDefault="009C7DEA" w14:paraId="3F381345" w14:textId="77777777">
            <w:pPr>
              <w:spacing w:after="0" w:line="240" w:lineRule="auto"/>
              <w:rPr>
                <w:rFonts w:ascii="Tahoma" w:hAnsi="Tahoma" w:cs="Tahoma"/>
              </w:rPr>
            </w:pPr>
            <w:r w:rsidRPr="00014D95">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85" w:type="dxa"/>
            <w:shd w:val="clear" w:color="auto" w:fill="auto"/>
            <w:tcMar>
              <w:top w:w="0" w:type="dxa"/>
              <w:left w:w="108" w:type="dxa"/>
              <w:bottom w:w="0" w:type="dxa"/>
              <w:right w:w="108" w:type="dxa"/>
            </w:tcMar>
          </w:tcPr>
          <w:p w:rsidRPr="00014D95" w:rsidR="009C7DEA" w:rsidP="002C760A" w:rsidRDefault="009C7DEA" w14:paraId="65481A00" w14:textId="77777777">
            <w:pPr>
              <w:spacing w:after="0" w:line="240" w:lineRule="auto"/>
              <w:jc w:val="both"/>
              <w:rPr>
                <w:rFonts w:ascii="Tahoma" w:hAnsi="Tahoma" w:cs="Tahoma"/>
              </w:rPr>
            </w:pPr>
            <w:r w:rsidRPr="00014D95">
              <w:rPr>
                <w:rFonts w:ascii="Tahoma" w:hAnsi="Tahoma" w:cs="Tahoma"/>
              </w:rPr>
              <w:t>6 (šešias) darbo dienas nuo pretenzijos gavimo dienos</w:t>
            </w:r>
          </w:p>
        </w:tc>
        <w:tc>
          <w:tcPr>
            <w:tcW w:w="2312" w:type="dxa"/>
            <w:shd w:val="clear" w:color="auto" w:fill="auto"/>
            <w:tcMar>
              <w:top w:w="0" w:type="dxa"/>
              <w:left w:w="108" w:type="dxa"/>
              <w:bottom w:w="0" w:type="dxa"/>
              <w:right w:w="108" w:type="dxa"/>
            </w:tcMar>
          </w:tcPr>
          <w:p w:rsidRPr="00014D95" w:rsidR="009C7DEA" w:rsidP="002C760A" w:rsidRDefault="009C7DEA" w14:paraId="1A1A6D56" w14:textId="77777777">
            <w:pPr>
              <w:spacing w:after="0" w:line="240" w:lineRule="auto"/>
              <w:jc w:val="both"/>
              <w:rPr>
                <w:rFonts w:ascii="Tahoma" w:hAnsi="Tahoma" w:cs="Tahoma"/>
              </w:rPr>
            </w:pPr>
          </w:p>
        </w:tc>
      </w:tr>
      <w:tr w:rsidRPr="00014D95" w:rsidR="009C7DEA" w:rsidTr="002C760A" w14:paraId="7862A1B7"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13D3B8D0" w14:textId="77777777">
            <w:pPr>
              <w:pStyle w:val="ListParagraph"/>
              <w:numPr>
                <w:ilvl w:val="0"/>
                <w:numId w:val="6"/>
              </w:numPr>
              <w:spacing w:after="0" w:line="240" w:lineRule="auto"/>
              <w:rPr>
                <w:rFonts w:ascii="Tahoma" w:hAnsi="Tahoma" w:cs="Tahoma"/>
                <w:bCs/>
              </w:rPr>
            </w:pPr>
          </w:p>
        </w:tc>
        <w:tc>
          <w:tcPr>
            <w:tcW w:w="2531" w:type="dxa"/>
            <w:shd w:val="clear" w:color="auto" w:fill="auto"/>
            <w:tcMar>
              <w:top w:w="0" w:type="dxa"/>
              <w:left w:w="108" w:type="dxa"/>
              <w:bottom w:w="0" w:type="dxa"/>
              <w:right w:w="108" w:type="dxa"/>
            </w:tcMar>
          </w:tcPr>
          <w:p w:rsidRPr="00014D95" w:rsidR="009C7DEA" w:rsidP="002C760A" w:rsidRDefault="009C7DEA" w14:paraId="3C65B970" w14:textId="77777777">
            <w:pPr>
              <w:spacing w:after="0" w:line="240" w:lineRule="auto"/>
              <w:rPr>
                <w:rFonts w:ascii="Tahoma" w:hAnsi="Tahoma" w:cs="Tahoma"/>
                <w:bCs/>
              </w:rPr>
            </w:pPr>
            <w:r w:rsidRPr="00014D95">
              <w:rPr>
                <w:rFonts w:ascii="Tahoma" w:hAnsi="Tahoma" w:cs="Tahoma"/>
              </w:rPr>
              <w:t xml:space="preserve">Jeigu perkančioji organizacija per nustatytą terminą neišnagrinėja jai pateiktos pretenzijos, tiekėjas turi teisę </w:t>
            </w:r>
            <w:r w:rsidRPr="00014D95">
              <w:rPr>
                <w:rFonts w:ascii="Tahoma" w:hAnsi="Tahoma" w:cs="Tahoma"/>
              </w:rPr>
              <w:lastRenderedPageBreak/>
              <w:t>pateikti prašymą ar pareikšti ieškinį teismui per</w:t>
            </w:r>
            <w:r w:rsidRPr="00014D95">
              <w:rPr>
                <w:rFonts w:ascii="Tahoma" w:hAnsi="Tahoma" w:cs="Tahoma"/>
                <w:bCs/>
              </w:rPr>
              <w:t xml:space="preserve"> (išskyrus ieškinį dėl sutarties pripažinimo negaliojančia) </w:t>
            </w:r>
          </w:p>
        </w:tc>
        <w:tc>
          <w:tcPr>
            <w:tcW w:w="4285" w:type="dxa"/>
            <w:shd w:val="clear" w:color="auto" w:fill="auto"/>
            <w:tcMar>
              <w:top w:w="0" w:type="dxa"/>
              <w:left w:w="108" w:type="dxa"/>
              <w:bottom w:w="0" w:type="dxa"/>
              <w:right w:w="108" w:type="dxa"/>
            </w:tcMar>
          </w:tcPr>
          <w:p w:rsidRPr="00014D95" w:rsidR="009C7DEA" w:rsidP="002C760A" w:rsidRDefault="009C7DEA" w14:paraId="2587DF2C" w14:textId="77777777">
            <w:pPr>
              <w:spacing w:after="0" w:line="240" w:lineRule="auto"/>
              <w:jc w:val="both"/>
              <w:rPr>
                <w:rFonts w:ascii="Tahoma" w:hAnsi="Tahoma" w:cs="Tahoma"/>
              </w:rPr>
            </w:pPr>
            <w:r w:rsidRPr="00014D95">
              <w:rPr>
                <w:rFonts w:ascii="Tahoma" w:hAnsi="Tahoma" w:cs="Tahoma"/>
              </w:rPr>
              <w:lastRenderedPageBreak/>
              <w:t>per 15 (penkiolika) dienų nuo dienos, kurią perkančioji organizacija turėjo raštu pranešti apie priimtą sprendimą pretenziją pateikusiam tiekėjui,   suinteresuotiems pirkimo dalyviams.</w:t>
            </w:r>
          </w:p>
        </w:tc>
        <w:tc>
          <w:tcPr>
            <w:tcW w:w="2312" w:type="dxa"/>
            <w:shd w:val="clear" w:color="auto" w:fill="auto"/>
            <w:tcMar>
              <w:top w:w="0" w:type="dxa"/>
              <w:left w:w="108" w:type="dxa"/>
              <w:bottom w:w="0" w:type="dxa"/>
              <w:right w:w="108" w:type="dxa"/>
            </w:tcMar>
          </w:tcPr>
          <w:p w:rsidRPr="00014D95" w:rsidR="009C7DEA" w:rsidP="002C760A" w:rsidRDefault="009C7DEA" w14:paraId="68895A85" w14:textId="77777777">
            <w:pPr>
              <w:spacing w:after="0" w:line="240" w:lineRule="auto"/>
              <w:rPr>
                <w:rFonts w:ascii="Tahoma" w:hAnsi="Tahoma" w:cs="Tahoma"/>
              </w:rPr>
            </w:pPr>
          </w:p>
        </w:tc>
      </w:tr>
      <w:tr w:rsidRPr="00014D95" w:rsidR="009C7DEA" w:rsidTr="002C760A" w14:paraId="193854E2"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7AE2DDEA" w14:textId="77777777">
            <w:pPr>
              <w:pStyle w:val="ListParagraph"/>
              <w:numPr>
                <w:ilvl w:val="0"/>
                <w:numId w:val="6"/>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rsidRPr="00014D95" w:rsidR="009C7DEA" w:rsidP="002C760A" w:rsidRDefault="009C7DEA" w14:paraId="6C6864B3" w14:textId="77777777">
            <w:pPr>
              <w:spacing w:after="0" w:line="240" w:lineRule="auto"/>
              <w:rPr>
                <w:rFonts w:ascii="Tahoma" w:hAnsi="Tahoma" w:cs="Tahoma"/>
              </w:rPr>
            </w:pPr>
            <w:r w:rsidRPr="00014D95">
              <w:rPr>
                <w:rFonts w:ascii="Tahoma" w:hAnsi="Tahoma" w:cs="Tahoma"/>
              </w:rPr>
              <w:t>Perkančioji organizacija negali sudaryti sutarties anksčiau kaip po</w:t>
            </w:r>
          </w:p>
        </w:tc>
        <w:tc>
          <w:tcPr>
            <w:tcW w:w="4285" w:type="dxa"/>
            <w:shd w:val="clear" w:color="auto" w:fill="auto"/>
            <w:tcMar>
              <w:top w:w="0" w:type="dxa"/>
              <w:left w:w="108" w:type="dxa"/>
              <w:bottom w:w="0" w:type="dxa"/>
              <w:right w:w="108" w:type="dxa"/>
            </w:tcMar>
          </w:tcPr>
          <w:p w:rsidRPr="00014D95" w:rsidR="009C7DEA" w:rsidP="002C760A" w:rsidRDefault="009C7DEA" w14:paraId="7BEC0941" w14:textId="77777777">
            <w:pPr>
              <w:spacing w:after="0" w:line="240" w:lineRule="auto"/>
              <w:jc w:val="both"/>
              <w:rPr>
                <w:rFonts w:ascii="Tahoma" w:hAnsi="Tahoma" w:cs="Tahoma"/>
              </w:rPr>
            </w:pPr>
            <w:r w:rsidRPr="00F31970">
              <w:rPr>
                <w:rFonts w:ascii="Tahoma" w:hAnsi="Tahoma" w:cs="Tahoma"/>
                <w:bCs/>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shd w:val="clear" w:color="auto" w:fill="auto"/>
            <w:tcMar>
              <w:top w:w="0" w:type="dxa"/>
              <w:left w:w="108" w:type="dxa"/>
              <w:bottom w:w="0" w:type="dxa"/>
              <w:right w:w="108" w:type="dxa"/>
            </w:tcMar>
          </w:tcPr>
          <w:p w:rsidRPr="00014D95" w:rsidR="009C7DEA" w:rsidP="002C760A" w:rsidRDefault="009C7DEA" w14:paraId="292C07EA" w14:textId="77777777">
            <w:pPr>
              <w:spacing w:after="0" w:line="240" w:lineRule="auto"/>
              <w:rPr>
                <w:rFonts w:ascii="Tahoma" w:hAnsi="Tahoma" w:cs="Tahoma"/>
              </w:rPr>
            </w:pPr>
          </w:p>
        </w:tc>
      </w:tr>
      <w:tr w:rsidRPr="00014D95" w:rsidR="009C7DEA" w:rsidTr="002C760A" w14:paraId="6FE76C10" w14:textId="77777777">
        <w:trPr>
          <w:trHeight w:val="20"/>
        </w:trPr>
        <w:tc>
          <w:tcPr>
            <w:tcW w:w="726" w:type="dxa"/>
            <w:shd w:val="clear" w:color="auto" w:fill="auto"/>
            <w:tcMar>
              <w:top w:w="0" w:type="dxa"/>
              <w:left w:w="108" w:type="dxa"/>
              <w:bottom w:w="0" w:type="dxa"/>
              <w:right w:w="108" w:type="dxa"/>
            </w:tcMar>
          </w:tcPr>
          <w:p w:rsidRPr="00014D95" w:rsidR="009C7DEA" w:rsidP="009C7DEA" w:rsidRDefault="009C7DEA" w14:paraId="211D1069" w14:textId="77777777">
            <w:pPr>
              <w:pStyle w:val="ListParagraph"/>
              <w:numPr>
                <w:ilvl w:val="0"/>
                <w:numId w:val="6"/>
              </w:numPr>
              <w:spacing w:after="0" w:line="240" w:lineRule="auto"/>
              <w:rPr>
                <w:rFonts w:ascii="Tahoma" w:hAnsi="Tahoma" w:cs="Tahoma"/>
              </w:rPr>
            </w:pPr>
          </w:p>
        </w:tc>
        <w:tc>
          <w:tcPr>
            <w:tcW w:w="2531" w:type="dxa"/>
            <w:shd w:val="clear" w:color="auto" w:fill="auto"/>
            <w:tcMar>
              <w:top w:w="0" w:type="dxa"/>
              <w:left w:w="108" w:type="dxa"/>
              <w:bottom w:w="0" w:type="dxa"/>
              <w:right w:w="108" w:type="dxa"/>
            </w:tcMar>
          </w:tcPr>
          <w:p w:rsidRPr="00014D95" w:rsidR="009C7DEA" w:rsidP="002C760A" w:rsidRDefault="009C7DEA" w14:paraId="730B495C" w14:textId="77777777">
            <w:pPr>
              <w:spacing w:after="0" w:line="240" w:lineRule="auto"/>
              <w:rPr>
                <w:rFonts w:ascii="Tahoma" w:hAnsi="Tahoma" w:cs="Tahoma"/>
              </w:rPr>
            </w:pPr>
            <w:r w:rsidRPr="00014D95">
              <w:rPr>
                <w:rFonts w:ascii="Tahoma" w:hAnsi="Tahoma" w:cs="Tahoma"/>
              </w:rPr>
              <w:t xml:space="preserve">Jeigu </w:t>
            </w:r>
            <w:r w:rsidRPr="00014D95">
              <w:rPr>
                <w:rFonts w:ascii="Tahoma" w:hAnsi="Tahoma" w:cs="Tahoma"/>
                <w:iCs/>
              </w:rPr>
              <w:t>suinteresuotas dalyvis paprašys perkančiosios organizacijos pateikti laimėjusį pasiūlymą</w:t>
            </w:r>
          </w:p>
        </w:tc>
        <w:tc>
          <w:tcPr>
            <w:tcW w:w="4285" w:type="dxa"/>
            <w:shd w:val="clear" w:color="auto" w:fill="auto"/>
            <w:tcMar>
              <w:top w:w="0" w:type="dxa"/>
              <w:left w:w="108" w:type="dxa"/>
              <w:bottom w:w="0" w:type="dxa"/>
              <w:right w:w="108" w:type="dxa"/>
            </w:tcMar>
          </w:tcPr>
          <w:p w:rsidRPr="00014D95" w:rsidR="009C7DEA" w:rsidP="002C760A" w:rsidRDefault="009C7DEA" w14:paraId="130A37A0" w14:textId="77777777">
            <w:pPr>
              <w:spacing w:after="0" w:line="240" w:lineRule="auto"/>
              <w:jc w:val="both"/>
              <w:rPr>
                <w:rFonts w:ascii="Tahoma" w:hAnsi="Tahoma" w:cs="Tahoma"/>
              </w:rPr>
            </w:pPr>
            <w:r w:rsidRPr="00014D95">
              <w:rPr>
                <w:rFonts w:ascii="Tahoma" w:hAnsi="Tahoma" w:cs="Tahoma"/>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312" w:type="dxa"/>
            <w:shd w:val="clear" w:color="auto" w:fill="auto"/>
            <w:tcMar>
              <w:top w:w="0" w:type="dxa"/>
              <w:left w:w="108" w:type="dxa"/>
              <w:bottom w:w="0" w:type="dxa"/>
              <w:right w:w="108" w:type="dxa"/>
            </w:tcMar>
          </w:tcPr>
          <w:p w:rsidRPr="00014D95" w:rsidR="009C7DEA" w:rsidP="002C760A" w:rsidRDefault="009C7DEA" w14:paraId="0A04A981" w14:textId="77777777">
            <w:pPr>
              <w:spacing w:after="0" w:line="240" w:lineRule="auto"/>
              <w:rPr>
                <w:rFonts w:ascii="Tahoma" w:hAnsi="Tahoma" w:cs="Tahoma"/>
              </w:rPr>
            </w:pPr>
          </w:p>
        </w:tc>
      </w:tr>
    </w:tbl>
    <w:p w:rsidR="008F59C5" w:rsidP="008D704D" w:rsidRDefault="008F59C5" w14:paraId="7300D3EE" w14:textId="187855F2">
      <w:pPr>
        <w:tabs>
          <w:tab w:val="left" w:pos="2977"/>
        </w:tabs>
        <w:spacing w:after="120" w:line="20" w:lineRule="atLeast"/>
        <w:jc w:val="center"/>
        <w:rPr>
          <w:rFonts w:eastAsia="Calibri" w:cstheme="minorHAnsi"/>
        </w:rPr>
      </w:pPr>
    </w:p>
    <w:p w:rsidRPr="00973708" w:rsidR="0020417D" w:rsidP="00973708" w:rsidRDefault="008F59C5" w14:paraId="0DB8D79C" w14:textId="393B79C3">
      <w:pPr>
        <w:rPr>
          <w:rFonts w:eastAsia="Calibri" w:cstheme="minorHAnsi"/>
        </w:rPr>
        <w:sectPr w:rsidRPr="00973708" w:rsidR="0020417D" w:rsidSect="00153FC8">
          <w:footerReference w:type="first" r:id="rId14"/>
          <w:pgSz w:w="12240" w:h="15840" w:orient="portrait"/>
          <w:pgMar w:top="1134" w:right="567" w:bottom="1134" w:left="1701" w:header="720" w:footer="720" w:gutter="0"/>
          <w:pgNumType w:start="13"/>
          <w:cols w:space="720"/>
          <w:titlePg/>
          <w:docGrid w:linePitch="360"/>
        </w:sectPr>
      </w:pPr>
      <w:r>
        <w:rPr>
          <w:rFonts w:eastAsia="Calibri" w:cstheme="minorHAnsi"/>
        </w:rPr>
        <w:br w:type="page"/>
      </w:r>
    </w:p>
    <w:p w:rsidRPr="009C7DEA" w:rsidR="004D3BE3" w:rsidP="009C7DEA" w:rsidRDefault="004D3BE3" w14:paraId="5EFC9948" w14:textId="29D78EEF">
      <w:pPr>
        <w:rPr>
          <w:rFonts w:cstheme="minorHAnsi"/>
          <w:b/>
          <w:bCs/>
          <w:smallCaps/>
          <w:sz w:val="22"/>
          <w:szCs w:val="22"/>
        </w:rPr>
      </w:pPr>
      <w:bookmarkStart w:name="_Ref39586171" w:id="44"/>
      <w:bookmarkStart w:name="_Ref39673580" w:id="45"/>
      <w:bookmarkStart w:name="_Ref39674283" w:id="46"/>
    </w:p>
    <w:bookmarkEnd w:id="44"/>
    <w:bookmarkEnd w:id="45"/>
    <w:bookmarkEnd w:id="46"/>
    <w:sectPr w:rsidRPr="009C7DEA" w:rsidR="004D3BE3" w:rsidSect="00153FC8">
      <w:pgSz w:w="12240" w:h="15840" w:orient="portrait"/>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047D" w:rsidP="00D05666" w:rsidRDefault="009F047D" w14:paraId="06CD22B0" w14:textId="77777777">
      <w:r>
        <w:separator/>
      </w:r>
    </w:p>
  </w:endnote>
  <w:endnote w:type="continuationSeparator" w:id="0">
    <w:p w:rsidR="009F047D" w:rsidP="00D05666" w:rsidRDefault="009F047D" w14:paraId="6D839F15" w14:textId="77777777">
      <w:r>
        <w:continuationSeparator/>
      </w:r>
    </w:p>
  </w:endnote>
  <w:endnote w:type="continuationNotice" w:id="1">
    <w:p w:rsidR="009F047D" w:rsidRDefault="009F047D" w14:paraId="1B1E54E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rsidR="000B685D" w:rsidRDefault="000B685D" w14:paraId="5DFD40D0" w14:textId="345DD45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B685D" w:rsidRDefault="000B685D" w14:paraId="384D48B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3483A" w:rsidRDefault="0043483A" w14:paraId="30AF8B7D" w14:textId="063126AB">
    <w:pPr>
      <w:pStyle w:val="Footer"/>
      <w:jc w:val="right"/>
    </w:pPr>
  </w:p>
  <w:p w:rsidR="0043483A" w:rsidRDefault="0043483A" w14:paraId="2575BBBA"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180E" w:rsidRDefault="00BE180E" w14:paraId="6414C2DA" w14:textId="77777777">
    <w:pPr>
      <w:pStyle w:val="Footer"/>
      <w:jc w:val="right"/>
    </w:pPr>
    <w:r>
      <w:fldChar w:fldCharType="begin"/>
    </w:r>
    <w:r>
      <w:instrText xml:space="preserve"> PAGE   \* MERGEFORMAT </w:instrText>
    </w:r>
    <w:r>
      <w:fldChar w:fldCharType="separate"/>
    </w:r>
    <w:r>
      <w:rPr>
        <w:noProof/>
      </w:rPr>
      <w:t>2</w:t>
    </w:r>
    <w:r>
      <w:rPr>
        <w:noProof/>
      </w:rPr>
      <w:fldChar w:fldCharType="end"/>
    </w:r>
  </w:p>
  <w:p w:rsidR="00BE180E" w:rsidRDefault="00BE180E" w14:paraId="0B84001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047D" w:rsidP="00D05666" w:rsidRDefault="009F047D" w14:paraId="53C2290D" w14:textId="77777777">
      <w:r>
        <w:separator/>
      </w:r>
    </w:p>
  </w:footnote>
  <w:footnote w:type="continuationSeparator" w:id="0">
    <w:p w:rsidR="009F047D" w:rsidP="00D05666" w:rsidRDefault="009F047D" w14:paraId="556A8882" w14:textId="77777777">
      <w:r>
        <w:continuationSeparator/>
      </w:r>
    </w:p>
  </w:footnote>
  <w:footnote w:type="continuationNotice" w:id="1">
    <w:p w:rsidR="009F047D" w:rsidRDefault="009F047D" w14:paraId="731F93D5"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15B09" w:rsidRDefault="00215B09" w14:paraId="0CEE1774" w14:textId="3538AF41">
    <w:pPr>
      <w:pStyle w:val="Header"/>
      <w:jc w:val="right"/>
    </w:pPr>
  </w:p>
  <w:p w:rsidR="0079367F" w:rsidRDefault="0079367F" w14:paraId="68E3FFE8" w14:textId="380504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3B5ED78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FC0CD6"/>
    <w:multiLevelType w:val="multilevel"/>
    <w:tmpl w:val="65DC0080"/>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hint="default" w:asciiTheme="minorHAnsi" w:hAnsiTheme="minorHAnsi" w:cstheme="minorHAnsi"/>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hint="default" w:eastAsiaTheme="minorHAnsi"/>
        <w:i w:val="0"/>
      </w:rPr>
    </w:lvl>
    <w:lvl w:ilvl="1">
      <w:start w:val="1"/>
      <w:numFmt w:val="decimal"/>
      <w:lvlText w:val="%1.%2."/>
      <w:lvlJc w:val="left"/>
      <w:pPr>
        <w:ind w:left="858" w:hanging="504"/>
      </w:pPr>
      <w:rPr>
        <w:rFonts w:hint="default" w:eastAsiaTheme="minorHAnsi"/>
        <w:i w:val="0"/>
      </w:rPr>
    </w:lvl>
    <w:lvl w:ilvl="2">
      <w:start w:val="1"/>
      <w:numFmt w:val="decimal"/>
      <w:lvlText w:val="%1.%2.%3."/>
      <w:lvlJc w:val="left"/>
      <w:pPr>
        <w:ind w:left="1428" w:hanging="720"/>
      </w:pPr>
      <w:rPr>
        <w:rFonts w:hint="default" w:eastAsiaTheme="minorHAnsi"/>
        <w:b w:val="0"/>
        <w:bCs/>
        <w:i w:val="0"/>
      </w:rPr>
    </w:lvl>
    <w:lvl w:ilvl="3">
      <w:start w:val="1"/>
      <w:numFmt w:val="decimal"/>
      <w:lvlText w:val="%1.%2.%3.%4."/>
      <w:lvlJc w:val="left"/>
      <w:pPr>
        <w:ind w:left="1782" w:hanging="720"/>
      </w:pPr>
      <w:rPr>
        <w:rFonts w:hint="default" w:eastAsiaTheme="minorHAnsi"/>
        <w:i w:val="0"/>
      </w:rPr>
    </w:lvl>
    <w:lvl w:ilvl="4">
      <w:start w:val="1"/>
      <w:numFmt w:val="decimal"/>
      <w:lvlText w:val="%1.%2.%3.%4.%5."/>
      <w:lvlJc w:val="left"/>
      <w:pPr>
        <w:ind w:left="2496" w:hanging="1080"/>
      </w:pPr>
      <w:rPr>
        <w:rFonts w:hint="default" w:eastAsiaTheme="minorHAnsi"/>
        <w:i w:val="0"/>
      </w:rPr>
    </w:lvl>
    <w:lvl w:ilvl="5">
      <w:start w:val="1"/>
      <w:numFmt w:val="decimal"/>
      <w:lvlText w:val="%1.%2.%3.%4.%5.%6."/>
      <w:lvlJc w:val="left"/>
      <w:pPr>
        <w:ind w:left="2850" w:hanging="1080"/>
      </w:pPr>
      <w:rPr>
        <w:rFonts w:hint="default" w:eastAsiaTheme="minorHAnsi"/>
        <w:i w:val="0"/>
      </w:rPr>
    </w:lvl>
    <w:lvl w:ilvl="6">
      <w:start w:val="1"/>
      <w:numFmt w:val="decimal"/>
      <w:lvlText w:val="%1.%2.%3.%4.%5.%6.%7."/>
      <w:lvlJc w:val="left"/>
      <w:pPr>
        <w:ind w:left="3564" w:hanging="1440"/>
      </w:pPr>
      <w:rPr>
        <w:rFonts w:hint="default" w:eastAsiaTheme="minorHAnsi"/>
        <w:i w:val="0"/>
      </w:rPr>
    </w:lvl>
    <w:lvl w:ilvl="7">
      <w:start w:val="1"/>
      <w:numFmt w:val="decimal"/>
      <w:lvlText w:val="%1.%2.%3.%4.%5.%6.%7.%8."/>
      <w:lvlJc w:val="left"/>
      <w:pPr>
        <w:ind w:left="3918" w:hanging="1440"/>
      </w:pPr>
      <w:rPr>
        <w:rFonts w:hint="default" w:eastAsiaTheme="minorHAnsi"/>
        <w:i w:val="0"/>
      </w:rPr>
    </w:lvl>
    <w:lvl w:ilvl="8">
      <w:start w:val="1"/>
      <w:numFmt w:val="decimal"/>
      <w:lvlText w:val="%1.%2.%3.%4.%5.%6.%7.%8.%9."/>
      <w:lvlJc w:val="left"/>
      <w:pPr>
        <w:ind w:left="4632" w:hanging="1800"/>
      </w:pPr>
      <w:rPr>
        <w:rFonts w:hint="default" w:eastAsiaTheme="minorHAnsi"/>
        <w:i w:val="0"/>
      </w:rPr>
    </w:lvl>
  </w:abstractNum>
  <w:abstractNum w:abstractNumId="8" w15:restartNumberingAfterBreak="0">
    <w:nsid w:val="48B344BF"/>
    <w:multiLevelType w:val="multilevel"/>
    <w:tmpl w:val="A064C4CE"/>
    <w:lvl w:ilvl="0">
      <w:start w:val="9"/>
      <w:numFmt w:val="decimal"/>
      <w:lvlText w:val="%1."/>
      <w:lvlJc w:val="left"/>
      <w:pPr>
        <w:ind w:left="504" w:hanging="504"/>
      </w:pPr>
      <w:rPr>
        <w:rFonts w:hint="default" w:eastAsia="Calibri"/>
        <w:b w:val="0"/>
        <w:bCs w:val="0"/>
        <w:u w:val="none"/>
      </w:rPr>
    </w:lvl>
    <w:lvl w:ilvl="1">
      <w:start w:val="3"/>
      <w:numFmt w:val="decimal"/>
      <w:lvlText w:val="%1.%2."/>
      <w:lvlJc w:val="left"/>
      <w:pPr>
        <w:ind w:left="1214" w:hanging="504"/>
      </w:pPr>
      <w:rPr>
        <w:rFonts w:hint="default" w:eastAsia="Calibri"/>
        <w:i w:val="0"/>
        <w:iCs w:val="0"/>
        <w:color w:val="auto"/>
        <w:u w:val="none"/>
      </w:rPr>
    </w:lvl>
    <w:lvl w:ilvl="2">
      <w:start w:val="1"/>
      <w:numFmt w:val="decimal"/>
      <w:lvlText w:val="%1.%2.%3."/>
      <w:lvlJc w:val="left"/>
      <w:pPr>
        <w:ind w:left="2140" w:hanging="720"/>
      </w:pPr>
      <w:rPr>
        <w:rFonts w:hint="default" w:eastAsia="Calibri"/>
        <w:color w:val="auto"/>
        <w:u w:val="none"/>
      </w:rPr>
    </w:lvl>
    <w:lvl w:ilvl="3">
      <w:start w:val="1"/>
      <w:numFmt w:val="decimal"/>
      <w:lvlText w:val="%1.%2.%3.%4."/>
      <w:lvlJc w:val="left"/>
      <w:pPr>
        <w:ind w:left="2850" w:hanging="720"/>
      </w:pPr>
      <w:rPr>
        <w:rFonts w:hint="default" w:eastAsia="Calibri"/>
        <w:u w:val="none"/>
      </w:rPr>
    </w:lvl>
    <w:lvl w:ilvl="4">
      <w:start w:val="1"/>
      <w:numFmt w:val="decimal"/>
      <w:lvlText w:val="%1.%2.%3.%4.%5."/>
      <w:lvlJc w:val="left"/>
      <w:pPr>
        <w:ind w:left="3920" w:hanging="1080"/>
      </w:pPr>
      <w:rPr>
        <w:rFonts w:hint="default" w:eastAsia="Calibri"/>
        <w:u w:val="none"/>
      </w:rPr>
    </w:lvl>
    <w:lvl w:ilvl="5">
      <w:start w:val="1"/>
      <w:numFmt w:val="decimal"/>
      <w:lvlText w:val="%1.%2.%3.%4.%5.%6."/>
      <w:lvlJc w:val="left"/>
      <w:pPr>
        <w:ind w:left="4630" w:hanging="1080"/>
      </w:pPr>
      <w:rPr>
        <w:rFonts w:hint="default" w:eastAsia="Calibri"/>
        <w:u w:val="none"/>
      </w:rPr>
    </w:lvl>
    <w:lvl w:ilvl="6">
      <w:start w:val="1"/>
      <w:numFmt w:val="decimal"/>
      <w:lvlText w:val="%1.%2.%3.%4.%5.%6.%7."/>
      <w:lvlJc w:val="left"/>
      <w:pPr>
        <w:ind w:left="5700" w:hanging="1440"/>
      </w:pPr>
      <w:rPr>
        <w:rFonts w:hint="default" w:eastAsia="Calibri"/>
        <w:u w:val="none"/>
      </w:rPr>
    </w:lvl>
    <w:lvl w:ilvl="7">
      <w:start w:val="1"/>
      <w:numFmt w:val="decimal"/>
      <w:lvlText w:val="%1.%2.%3.%4.%5.%6.%7.%8."/>
      <w:lvlJc w:val="left"/>
      <w:pPr>
        <w:ind w:left="6410" w:hanging="1440"/>
      </w:pPr>
      <w:rPr>
        <w:rFonts w:hint="default" w:eastAsia="Calibri"/>
        <w:u w:val="none"/>
      </w:rPr>
    </w:lvl>
    <w:lvl w:ilvl="8">
      <w:start w:val="1"/>
      <w:numFmt w:val="decimal"/>
      <w:lvlText w:val="%1.%2.%3.%4.%5.%6.%7.%8.%9."/>
      <w:lvlJc w:val="left"/>
      <w:pPr>
        <w:ind w:left="7120" w:hanging="1440"/>
      </w:pPr>
      <w:rPr>
        <w:rFonts w:hint="default" w:eastAsia="Calibri"/>
        <w:u w:val="none"/>
      </w:rPr>
    </w:lvl>
  </w:abstractNum>
  <w:abstractNum w:abstractNumId="9" w15:restartNumberingAfterBreak="0">
    <w:nsid w:val="4B193AB9"/>
    <w:multiLevelType w:val="multilevel"/>
    <w:tmpl w:val="D0445B58"/>
    <w:lvl w:ilvl="0">
      <w:start w:val="6"/>
      <w:numFmt w:val="decimal"/>
      <w:lvlText w:val="%1."/>
      <w:lvlJc w:val="left"/>
      <w:pPr>
        <w:ind w:left="504" w:hanging="504"/>
      </w:pPr>
      <w:rPr>
        <w:rFonts w:hint="default" w:eastAsia="Calibri"/>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hint="default" w:eastAsia="Calibri"/>
        <w:color w:val="auto"/>
        <w:u w:val="none"/>
      </w:rPr>
    </w:lvl>
    <w:lvl w:ilvl="3">
      <w:start w:val="1"/>
      <w:numFmt w:val="decimal"/>
      <w:lvlText w:val="%1.%2.%3.%4."/>
      <w:lvlJc w:val="left"/>
      <w:pPr>
        <w:ind w:left="2850" w:hanging="720"/>
      </w:pPr>
      <w:rPr>
        <w:rFonts w:hint="default" w:eastAsia="Calibri"/>
        <w:u w:val="none"/>
      </w:rPr>
    </w:lvl>
    <w:lvl w:ilvl="4">
      <w:start w:val="1"/>
      <w:numFmt w:val="decimal"/>
      <w:lvlText w:val="%1.%2.%3.%4.%5."/>
      <w:lvlJc w:val="left"/>
      <w:pPr>
        <w:ind w:left="3920" w:hanging="1080"/>
      </w:pPr>
      <w:rPr>
        <w:rFonts w:hint="default" w:eastAsia="Calibri"/>
        <w:u w:val="none"/>
      </w:rPr>
    </w:lvl>
    <w:lvl w:ilvl="5">
      <w:start w:val="1"/>
      <w:numFmt w:val="decimal"/>
      <w:lvlText w:val="%1.%2.%3.%4.%5.%6."/>
      <w:lvlJc w:val="left"/>
      <w:pPr>
        <w:ind w:left="4630" w:hanging="1080"/>
      </w:pPr>
      <w:rPr>
        <w:rFonts w:hint="default" w:eastAsia="Calibri"/>
        <w:u w:val="none"/>
      </w:rPr>
    </w:lvl>
    <w:lvl w:ilvl="6">
      <w:start w:val="1"/>
      <w:numFmt w:val="decimal"/>
      <w:lvlText w:val="%1.%2.%3.%4.%5.%6.%7."/>
      <w:lvlJc w:val="left"/>
      <w:pPr>
        <w:ind w:left="5700" w:hanging="1440"/>
      </w:pPr>
      <w:rPr>
        <w:rFonts w:hint="default" w:eastAsia="Calibri"/>
        <w:u w:val="none"/>
      </w:rPr>
    </w:lvl>
    <w:lvl w:ilvl="7">
      <w:start w:val="1"/>
      <w:numFmt w:val="decimal"/>
      <w:lvlText w:val="%1.%2.%3.%4.%5.%6.%7.%8."/>
      <w:lvlJc w:val="left"/>
      <w:pPr>
        <w:ind w:left="6410" w:hanging="1440"/>
      </w:pPr>
      <w:rPr>
        <w:rFonts w:hint="default" w:eastAsia="Calibri"/>
        <w:u w:val="none"/>
      </w:rPr>
    </w:lvl>
    <w:lvl w:ilvl="8">
      <w:start w:val="1"/>
      <w:numFmt w:val="decimal"/>
      <w:lvlText w:val="%1.%2.%3.%4.%5.%6.%7.%8.%9."/>
      <w:lvlJc w:val="left"/>
      <w:pPr>
        <w:ind w:left="7120" w:hanging="1440"/>
      </w:pPr>
      <w:rPr>
        <w:rFonts w:hint="default" w:eastAsia="Calibri"/>
        <w:u w:val="none"/>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hint="default" w:eastAsia="Calibri"/>
      </w:rPr>
    </w:lvl>
    <w:lvl w:ilvl="1">
      <w:start w:val="2"/>
      <w:numFmt w:val="decimal"/>
      <w:lvlText w:val="%1.%2."/>
      <w:lvlJc w:val="left"/>
      <w:pPr>
        <w:ind w:left="504" w:hanging="504"/>
      </w:pPr>
      <w:rPr>
        <w:rFonts w:hint="default" w:eastAsia="Calibri"/>
      </w:rPr>
    </w:lvl>
    <w:lvl w:ilvl="2">
      <w:start w:val="2"/>
      <w:numFmt w:val="decimal"/>
      <w:lvlText w:val="%1.%2.%3."/>
      <w:lvlJc w:val="left"/>
      <w:pPr>
        <w:ind w:left="720" w:hanging="720"/>
      </w:pPr>
      <w:rPr>
        <w:rFonts w:hint="default" w:eastAsia="Calibri"/>
      </w:rPr>
    </w:lvl>
    <w:lvl w:ilvl="3">
      <w:start w:val="1"/>
      <w:numFmt w:val="decimal"/>
      <w:lvlText w:val="%1.%2.%3.%4."/>
      <w:lvlJc w:val="left"/>
      <w:pPr>
        <w:ind w:left="720" w:hanging="720"/>
      </w:pPr>
      <w:rPr>
        <w:rFonts w:hint="default" w:eastAsia="Calibri"/>
      </w:rPr>
    </w:lvl>
    <w:lvl w:ilvl="4">
      <w:start w:val="1"/>
      <w:numFmt w:val="decimal"/>
      <w:lvlText w:val="%1.%2.%3.%4.%5."/>
      <w:lvlJc w:val="left"/>
      <w:pPr>
        <w:ind w:left="1080" w:hanging="1080"/>
      </w:pPr>
      <w:rPr>
        <w:rFonts w:hint="default" w:eastAsia="Calibri"/>
      </w:rPr>
    </w:lvl>
    <w:lvl w:ilvl="5">
      <w:start w:val="1"/>
      <w:numFmt w:val="decimal"/>
      <w:lvlText w:val="%1.%2.%3.%4.%5.%6."/>
      <w:lvlJc w:val="left"/>
      <w:pPr>
        <w:ind w:left="1080" w:hanging="1080"/>
      </w:pPr>
      <w:rPr>
        <w:rFonts w:hint="default" w:eastAsia="Calibri"/>
      </w:rPr>
    </w:lvl>
    <w:lvl w:ilvl="6">
      <w:start w:val="1"/>
      <w:numFmt w:val="decimal"/>
      <w:lvlText w:val="%1.%2.%3.%4.%5.%6.%7."/>
      <w:lvlJc w:val="left"/>
      <w:pPr>
        <w:ind w:left="1440" w:hanging="1440"/>
      </w:pPr>
      <w:rPr>
        <w:rFonts w:hint="default" w:eastAsia="Calibri"/>
      </w:rPr>
    </w:lvl>
    <w:lvl w:ilvl="7">
      <w:start w:val="1"/>
      <w:numFmt w:val="decimal"/>
      <w:lvlText w:val="%1.%2.%3.%4.%5.%6.%7.%8."/>
      <w:lvlJc w:val="left"/>
      <w:pPr>
        <w:ind w:left="1440" w:hanging="1440"/>
      </w:pPr>
      <w:rPr>
        <w:rFonts w:hint="default" w:eastAsia="Calibri"/>
      </w:rPr>
    </w:lvl>
    <w:lvl w:ilvl="8">
      <w:start w:val="1"/>
      <w:numFmt w:val="decimal"/>
      <w:lvlText w:val="%1.%2.%3.%4.%5.%6.%7.%8.%9."/>
      <w:lvlJc w:val="left"/>
      <w:pPr>
        <w:ind w:left="1440" w:hanging="1440"/>
      </w:pPr>
      <w:rPr>
        <w:rFonts w:hint="default" w:eastAsia="Calibri"/>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hint="default" w:eastAsia="Calibri" w:cstheme="minorBidi"/>
        <w:color w:val="000000" w:themeColor="text1"/>
      </w:rPr>
    </w:lvl>
    <w:lvl w:ilvl="1">
      <w:start w:val="1"/>
      <w:numFmt w:val="decimal"/>
      <w:lvlText w:val="%1.%2"/>
      <w:lvlJc w:val="left"/>
      <w:pPr>
        <w:ind w:left="360" w:hanging="360"/>
      </w:pPr>
      <w:rPr>
        <w:rFonts w:hint="default" w:eastAsia="Calibri" w:cstheme="minorBidi"/>
        <w:color w:val="000000" w:themeColor="text1"/>
      </w:rPr>
    </w:lvl>
    <w:lvl w:ilvl="2">
      <w:start w:val="1"/>
      <w:numFmt w:val="decimal"/>
      <w:lvlText w:val="%1.%2.%3"/>
      <w:lvlJc w:val="left"/>
      <w:pPr>
        <w:ind w:left="720" w:hanging="720"/>
      </w:pPr>
      <w:rPr>
        <w:rFonts w:hint="default" w:eastAsia="Calibri" w:cstheme="minorBidi"/>
        <w:color w:val="000000" w:themeColor="text1"/>
      </w:rPr>
    </w:lvl>
    <w:lvl w:ilvl="3">
      <w:start w:val="1"/>
      <w:numFmt w:val="decimal"/>
      <w:lvlText w:val="%1.%2.%3.%4"/>
      <w:lvlJc w:val="left"/>
      <w:pPr>
        <w:ind w:left="720" w:hanging="720"/>
      </w:pPr>
      <w:rPr>
        <w:rFonts w:hint="default" w:eastAsia="Calibri" w:cstheme="minorBidi"/>
        <w:color w:val="000000" w:themeColor="text1"/>
      </w:rPr>
    </w:lvl>
    <w:lvl w:ilvl="4">
      <w:start w:val="1"/>
      <w:numFmt w:val="decimal"/>
      <w:lvlText w:val="%1.%2.%3.%4.%5"/>
      <w:lvlJc w:val="left"/>
      <w:pPr>
        <w:ind w:left="1080" w:hanging="1080"/>
      </w:pPr>
      <w:rPr>
        <w:rFonts w:hint="default" w:eastAsia="Calibri" w:cstheme="minorBidi"/>
        <w:color w:val="000000" w:themeColor="text1"/>
      </w:rPr>
    </w:lvl>
    <w:lvl w:ilvl="5">
      <w:start w:val="1"/>
      <w:numFmt w:val="decimal"/>
      <w:lvlText w:val="%1.%2.%3.%4.%5.%6"/>
      <w:lvlJc w:val="left"/>
      <w:pPr>
        <w:ind w:left="1080" w:hanging="1080"/>
      </w:pPr>
      <w:rPr>
        <w:rFonts w:hint="default" w:eastAsia="Calibri" w:cstheme="minorBidi"/>
        <w:color w:val="000000" w:themeColor="text1"/>
      </w:rPr>
    </w:lvl>
    <w:lvl w:ilvl="6">
      <w:start w:val="1"/>
      <w:numFmt w:val="decimal"/>
      <w:lvlText w:val="%1.%2.%3.%4.%5.%6.%7"/>
      <w:lvlJc w:val="left"/>
      <w:pPr>
        <w:ind w:left="1080" w:hanging="1080"/>
      </w:pPr>
      <w:rPr>
        <w:rFonts w:hint="default" w:eastAsia="Calibri" w:cstheme="minorBidi"/>
        <w:color w:val="000000" w:themeColor="text1"/>
      </w:rPr>
    </w:lvl>
    <w:lvl w:ilvl="7">
      <w:start w:val="1"/>
      <w:numFmt w:val="decimal"/>
      <w:lvlText w:val="%1.%2.%3.%4.%5.%6.%7.%8"/>
      <w:lvlJc w:val="left"/>
      <w:pPr>
        <w:ind w:left="1440" w:hanging="1440"/>
      </w:pPr>
      <w:rPr>
        <w:rFonts w:hint="default" w:eastAsia="Calibri" w:cstheme="minorBidi"/>
        <w:color w:val="000000" w:themeColor="text1"/>
      </w:rPr>
    </w:lvl>
    <w:lvl w:ilvl="8">
      <w:start w:val="1"/>
      <w:numFmt w:val="decimal"/>
      <w:lvlText w:val="%1.%2.%3.%4.%5.%6.%7.%8.%9"/>
      <w:lvlJc w:val="left"/>
      <w:pPr>
        <w:ind w:left="1440" w:hanging="1440"/>
      </w:pPr>
      <w:rPr>
        <w:rFonts w:hint="default" w:eastAsia="Calibri" w:cstheme="minorBidi"/>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hint="default" w:eastAsia="Calibri"/>
        <w:color w:val="00B050"/>
      </w:rPr>
    </w:lvl>
    <w:lvl w:ilvl="1">
      <w:start w:val="2"/>
      <w:numFmt w:val="decimal"/>
      <w:lvlText w:val="%1.%2."/>
      <w:lvlJc w:val="left"/>
      <w:pPr>
        <w:ind w:left="360" w:hanging="360"/>
      </w:pPr>
      <w:rPr>
        <w:rFonts w:hint="default" w:eastAsia="Calibri"/>
        <w:color w:val="auto"/>
      </w:rPr>
    </w:lvl>
    <w:lvl w:ilvl="2">
      <w:start w:val="1"/>
      <w:numFmt w:val="decimal"/>
      <w:lvlText w:val="%1.%2.%3."/>
      <w:lvlJc w:val="left"/>
      <w:pPr>
        <w:ind w:left="720" w:hanging="720"/>
      </w:pPr>
      <w:rPr>
        <w:rFonts w:hint="default" w:eastAsia="Calibri"/>
        <w:color w:val="00B050"/>
      </w:rPr>
    </w:lvl>
    <w:lvl w:ilvl="3">
      <w:start w:val="1"/>
      <w:numFmt w:val="decimal"/>
      <w:lvlText w:val="%1.%2.%3.%4."/>
      <w:lvlJc w:val="left"/>
      <w:pPr>
        <w:ind w:left="720" w:hanging="720"/>
      </w:pPr>
      <w:rPr>
        <w:rFonts w:hint="default" w:eastAsia="Calibri"/>
        <w:color w:val="00B050"/>
      </w:rPr>
    </w:lvl>
    <w:lvl w:ilvl="4">
      <w:start w:val="1"/>
      <w:numFmt w:val="decimal"/>
      <w:lvlText w:val="%1.%2.%3.%4.%5."/>
      <w:lvlJc w:val="left"/>
      <w:pPr>
        <w:ind w:left="1080" w:hanging="1080"/>
      </w:pPr>
      <w:rPr>
        <w:rFonts w:hint="default" w:eastAsia="Calibri"/>
        <w:color w:val="00B050"/>
      </w:rPr>
    </w:lvl>
    <w:lvl w:ilvl="5">
      <w:start w:val="1"/>
      <w:numFmt w:val="decimal"/>
      <w:lvlText w:val="%1.%2.%3.%4.%5.%6."/>
      <w:lvlJc w:val="left"/>
      <w:pPr>
        <w:ind w:left="1080" w:hanging="1080"/>
      </w:pPr>
      <w:rPr>
        <w:rFonts w:hint="default" w:eastAsia="Calibri"/>
        <w:color w:val="00B050"/>
      </w:rPr>
    </w:lvl>
    <w:lvl w:ilvl="6">
      <w:start w:val="1"/>
      <w:numFmt w:val="decimal"/>
      <w:lvlText w:val="%1.%2.%3.%4.%5.%6.%7."/>
      <w:lvlJc w:val="left"/>
      <w:pPr>
        <w:ind w:left="1440" w:hanging="1440"/>
      </w:pPr>
      <w:rPr>
        <w:rFonts w:hint="default" w:eastAsia="Calibri"/>
        <w:color w:val="00B050"/>
      </w:rPr>
    </w:lvl>
    <w:lvl w:ilvl="7">
      <w:start w:val="1"/>
      <w:numFmt w:val="decimal"/>
      <w:lvlText w:val="%1.%2.%3.%4.%5.%6.%7.%8."/>
      <w:lvlJc w:val="left"/>
      <w:pPr>
        <w:ind w:left="1440" w:hanging="1440"/>
      </w:pPr>
      <w:rPr>
        <w:rFonts w:hint="default" w:eastAsia="Calibri"/>
        <w:color w:val="00B050"/>
      </w:rPr>
    </w:lvl>
    <w:lvl w:ilvl="8">
      <w:start w:val="1"/>
      <w:numFmt w:val="decimal"/>
      <w:lvlText w:val="%1.%2.%3.%4.%5.%6.%7.%8.%9."/>
      <w:lvlJc w:val="left"/>
      <w:pPr>
        <w:ind w:left="1440" w:hanging="1440"/>
      </w:pPr>
      <w:rPr>
        <w:rFonts w:hint="default" w:eastAsia="Calibri"/>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F4620750"/>
    <w:lvl w:ilvl="0">
      <w:start w:val="6"/>
      <w:numFmt w:val="decimal"/>
      <w:lvlText w:val="%1."/>
      <w:lvlJc w:val="left"/>
      <w:pPr>
        <w:ind w:left="504" w:hanging="504"/>
      </w:pPr>
      <w:rPr>
        <w:rFonts w:hint="default" w:eastAsia="Calibri"/>
        <w:b w:val="0"/>
        <w:bCs w:val="0"/>
        <w:u w:val="none"/>
      </w:rPr>
    </w:lvl>
    <w:lvl w:ilvl="1">
      <w:start w:val="3"/>
      <w:numFmt w:val="decimal"/>
      <w:lvlText w:val="%1.%2."/>
      <w:lvlJc w:val="left"/>
      <w:pPr>
        <w:ind w:left="1214" w:hanging="504"/>
      </w:pPr>
      <w:rPr>
        <w:rFonts w:hint="default" w:eastAsia="Calibri"/>
        <w:i w:val="0"/>
        <w:iCs w:val="0"/>
        <w:color w:val="auto"/>
        <w:u w:val="none"/>
      </w:rPr>
    </w:lvl>
    <w:lvl w:ilvl="2">
      <w:start w:val="1"/>
      <w:numFmt w:val="decimal"/>
      <w:lvlText w:val="%1.%2.%3."/>
      <w:lvlJc w:val="left"/>
      <w:pPr>
        <w:ind w:left="2140" w:hanging="720"/>
      </w:pPr>
      <w:rPr>
        <w:rFonts w:hint="default" w:eastAsia="Calibri"/>
        <w:color w:val="auto"/>
        <w:u w:val="none"/>
      </w:rPr>
    </w:lvl>
    <w:lvl w:ilvl="3">
      <w:start w:val="1"/>
      <w:numFmt w:val="decimal"/>
      <w:lvlText w:val="%1.%2.%3.%4."/>
      <w:lvlJc w:val="left"/>
      <w:pPr>
        <w:ind w:left="2850" w:hanging="720"/>
      </w:pPr>
      <w:rPr>
        <w:rFonts w:hint="default" w:eastAsia="Calibri"/>
        <w:u w:val="none"/>
      </w:rPr>
    </w:lvl>
    <w:lvl w:ilvl="4">
      <w:start w:val="1"/>
      <w:numFmt w:val="decimal"/>
      <w:lvlText w:val="%1.%2.%3.%4.%5."/>
      <w:lvlJc w:val="left"/>
      <w:pPr>
        <w:ind w:left="3920" w:hanging="1080"/>
      </w:pPr>
      <w:rPr>
        <w:rFonts w:hint="default" w:eastAsia="Calibri"/>
        <w:u w:val="none"/>
      </w:rPr>
    </w:lvl>
    <w:lvl w:ilvl="5">
      <w:start w:val="1"/>
      <w:numFmt w:val="decimal"/>
      <w:lvlText w:val="%1.%2.%3.%4.%5.%6."/>
      <w:lvlJc w:val="left"/>
      <w:pPr>
        <w:ind w:left="4630" w:hanging="1080"/>
      </w:pPr>
      <w:rPr>
        <w:rFonts w:hint="default" w:eastAsia="Calibri"/>
        <w:u w:val="none"/>
      </w:rPr>
    </w:lvl>
    <w:lvl w:ilvl="6">
      <w:start w:val="1"/>
      <w:numFmt w:val="decimal"/>
      <w:lvlText w:val="%1.%2.%3.%4.%5.%6.%7."/>
      <w:lvlJc w:val="left"/>
      <w:pPr>
        <w:ind w:left="5700" w:hanging="1440"/>
      </w:pPr>
      <w:rPr>
        <w:rFonts w:hint="default" w:eastAsia="Calibri"/>
        <w:u w:val="none"/>
      </w:rPr>
    </w:lvl>
    <w:lvl w:ilvl="7">
      <w:start w:val="1"/>
      <w:numFmt w:val="decimal"/>
      <w:lvlText w:val="%1.%2.%3.%4.%5.%6.%7.%8."/>
      <w:lvlJc w:val="left"/>
      <w:pPr>
        <w:ind w:left="6410" w:hanging="1440"/>
      </w:pPr>
      <w:rPr>
        <w:rFonts w:hint="default" w:eastAsia="Calibri"/>
        <w:u w:val="none"/>
      </w:rPr>
    </w:lvl>
    <w:lvl w:ilvl="8">
      <w:start w:val="1"/>
      <w:numFmt w:val="decimal"/>
      <w:lvlText w:val="%1.%2.%3.%4.%5.%6.%7.%8.%9."/>
      <w:lvlJc w:val="left"/>
      <w:pPr>
        <w:ind w:left="7120" w:hanging="1440"/>
      </w:pPr>
      <w:rPr>
        <w:rFonts w:hint="default" w:eastAsia="Calibri"/>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0" w15:restartNumberingAfterBreak="0">
    <w:nsid w:val="7FC444AE"/>
    <w:multiLevelType w:val="hybridMultilevel"/>
    <w:tmpl w:val="04601CC8"/>
    <w:lvl w:ilvl="0" w:tplc="5F56E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6"/>
  </w:num>
  <w:num w:numId="2" w16cid:durableId="207184103">
    <w:abstractNumId w:val="2"/>
  </w:num>
  <w:num w:numId="3" w16cid:durableId="1528367431">
    <w:abstractNumId w:val="12"/>
  </w:num>
  <w:num w:numId="4" w16cid:durableId="1484615006">
    <w:abstractNumId w:val="14"/>
  </w:num>
  <w:num w:numId="5" w16cid:durableId="607934237">
    <w:abstractNumId w:val="11"/>
  </w:num>
  <w:num w:numId="6" w16cid:durableId="408162091">
    <w:abstractNumId w:val="19"/>
  </w:num>
  <w:num w:numId="7" w16cid:durableId="12269543">
    <w:abstractNumId w:val="17"/>
  </w:num>
  <w:num w:numId="8" w16cid:durableId="749809940">
    <w:abstractNumId w:val="1"/>
  </w:num>
  <w:num w:numId="9" w16cid:durableId="412043720">
    <w:abstractNumId w:val="18"/>
  </w:num>
  <w:num w:numId="10" w16cid:durableId="1996449446">
    <w:abstractNumId w:val="16"/>
  </w:num>
  <w:num w:numId="11" w16cid:durableId="1482305889">
    <w:abstractNumId w:val="13"/>
  </w:num>
  <w:num w:numId="12" w16cid:durableId="32313854">
    <w:abstractNumId w:val="7"/>
  </w:num>
  <w:num w:numId="13" w16cid:durableId="1318921492">
    <w:abstractNumId w:val="10"/>
  </w:num>
  <w:num w:numId="14" w16cid:durableId="1864435576">
    <w:abstractNumId w:val="15"/>
  </w:num>
  <w:num w:numId="15" w16cid:durableId="1941065713">
    <w:abstractNumId w:val="3"/>
  </w:num>
  <w:num w:numId="16" w16cid:durableId="19859238">
    <w:abstractNumId w:val="5"/>
  </w:num>
  <w:num w:numId="17" w16cid:durableId="1297491117">
    <w:abstractNumId w:val="9"/>
  </w:num>
  <w:num w:numId="18" w16cid:durableId="442726940">
    <w:abstractNumId w:val="20"/>
  </w:num>
  <w:num w:numId="19" w16cid:durableId="1486045327">
    <w:abstractNumId w:val="0"/>
  </w:num>
  <w:num w:numId="20" w16cid:durableId="875000971">
    <w:abstractNumId w:val="4"/>
  </w:num>
  <w:num w:numId="21" w16cid:durableId="30759132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48CF"/>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40E"/>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708"/>
    <w:rsid w:val="00973D2D"/>
    <w:rsid w:val="009743D3"/>
    <w:rsid w:val="00975737"/>
    <w:rsid w:val="00975F1F"/>
    <w:rsid w:val="0097609B"/>
    <w:rsid w:val="009763A6"/>
    <w:rsid w:val="009763B1"/>
    <w:rsid w:val="009766CF"/>
    <w:rsid w:val="00976A65"/>
    <w:rsid w:val="0097716E"/>
    <w:rsid w:val="009773F1"/>
    <w:rsid w:val="009774CC"/>
    <w:rsid w:val="0097765E"/>
    <w:rsid w:val="00977FE8"/>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C7DEA"/>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0BA3"/>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B81"/>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312"/>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47D9FA"/>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137EA0"/>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18F7AF"/>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E3AC394"/>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9CCF04AA-6B4A-46EC-8594-EECE9A608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B164F"/>
  </w:style>
  <w:style w:type="paragraph" w:styleId="Heading1">
    <w:name w:val="heading 1"/>
    <w:basedOn w:val="Normal"/>
    <w:next w:val="Normal"/>
    <w:link w:val="Heading1Char"/>
    <w:uiPriority w:val="9"/>
    <w:qFormat/>
    <w:rsid w:val="00EB164F"/>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B164F"/>
    <w:rPr>
      <w:rFonts w:asciiTheme="majorHAnsi" w:hAnsiTheme="majorHAnsi" w:eastAsiaTheme="majorEastAsi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styleId="FootnoteTextChar" w:customStyle="1">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styleId="CommentTextChar" w:customStyle="1">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styleId="SubtitleChar" w:customStyle="1">
    <w:name w:val="Subtitle Char"/>
    <w:basedOn w:val="DefaultParagraphFont"/>
    <w:link w:val="Subtitle"/>
    <w:uiPriority w:val="11"/>
    <w:rsid w:val="00EB164F"/>
    <w:rPr>
      <w:caps/>
      <w:color w:val="404040" w:themeColor="text1" w:themeTint="BF"/>
      <w:spacing w:val="20"/>
      <w:sz w:val="28"/>
      <w:szCs w:val="28"/>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styleId="CommentSubjectChar" w:customStyle="1">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styleId="pildymui" w:customStyle="1">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styleId="BodyTextChar" w:customStyle="1">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styleId="Internetlink" w:customStyle="1">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styleId="HeaderChar" w:customStyle="1">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styleId="FooterChar" w:customStyle="1">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styleId="Heading2Char" w:customStyle="1">
    <w:name w:val="Heading 2 Char"/>
    <w:basedOn w:val="DefaultParagraphFont"/>
    <w:link w:val="Heading2"/>
    <w:uiPriority w:val="9"/>
    <w:semiHidden/>
    <w:rsid w:val="00EB164F"/>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semiHidden/>
    <w:rsid w:val="00EB164F"/>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rsid w:val="00EB164F"/>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rsid w:val="00EB164F"/>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rsid w:val="00EB164F"/>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rsid w:val="00EB164F"/>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rsid w:val="00EB164F"/>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rsid w:val="00EB164F"/>
    <w:rPr>
      <w:rFonts w:asciiTheme="majorHAnsi" w:hAnsiTheme="majorHAnsi" w:eastAsiaTheme="majorEastAsia"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TitleChar" w:customStyle="1">
    <w:name w:val="Title Char"/>
    <w:basedOn w:val="DefaultParagraphFont"/>
    <w:link w:val="Title"/>
    <w:uiPriority w:val="10"/>
    <w:rsid w:val="00EB164F"/>
    <w:rPr>
      <w:rFonts w:asciiTheme="majorHAnsi" w:hAnsiTheme="majorHAnsi" w:eastAsiaTheme="majorEastAsia"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hAnsiTheme="majorHAnsi" w:eastAsiaTheme="majorEastAsia" w:cstheme="majorBidi"/>
      <w:color w:val="000000" w:themeColor="text1"/>
      <w:sz w:val="24"/>
      <w:szCs w:val="24"/>
    </w:rPr>
  </w:style>
  <w:style w:type="character" w:styleId="QuoteChar" w:customStyle="1">
    <w:name w:val="Quote Char"/>
    <w:basedOn w:val="DefaultParagraphFont"/>
    <w:link w:val="Quote"/>
    <w:uiPriority w:val="29"/>
    <w:rsid w:val="00EB164F"/>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ntenseQuoteChar" w:customStyle="1">
    <w:name w:val="Intense Quote Char"/>
    <w:basedOn w:val="DefaultParagraphFont"/>
    <w:link w:val="IntenseQuote"/>
    <w:uiPriority w:val="30"/>
    <w:rsid w:val="00EB164F"/>
    <w:rPr>
      <w:rFonts w:asciiTheme="majorHAnsi" w:hAnsiTheme="majorHAnsi" w:eastAsiaTheme="majorEastAsia"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styleId="NoSpacingChar" w:customStyle="1">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styleId="tajtip" w:customStyle="1">
    <w:name w:val="tajtip"/>
    <w:basedOn w:val="Normal"/>
    <w:rsid w:val="003536CF"/>
    <w:pPr>
      <w:spacing w:before="100" w:beforeAutospacing="1" w:after="100" w:afterAutospacing="1" w:line="240" w:lineRule="auto"/>
    </w:pPr>
    <w:rPr>
      <w:rFonts w:ascii="Times New Roman" w:hAnsi="Times New Roman" w:eastAsia="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styleId="Body2" w:customStyle="1">
    <w:name w:val="Body 2"/>
    <w:rsid w:val="00B176FD"/>
    <w:pPr>
      <w:suppressAutoHyphens/>
      <w:spacing w:after="40" w:line="240" w:lineRule="auto"/>
      <w:jc w:val="both"/>
    </w:pPr>
    <w:rPr>
      <w:rFonts w:ascii="Times New Roman" w:hAnsi="Times New Roman" w:eastAsia="Arial Unicode MS" w:cs="Arial Unicode MS"/>
      <w:color w:val="000000"/>
      <w:lang w:val="en-US" w:eastAsia="en-US"/>
    </w:rPr>
  </w:style>
  <w:style w:type="numbering" w:styleId="List51" w:customStyle="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styleId="TableGrid2" w:customStyle="1">
    <w:name w:val="Table Grid2"/>
    <w:basedOn w:val="TableNormal"/>
    <w:next w:val="TableGrid"/>
    <w:uiPriority w:val="39"/>
    <w:rsid w:val="000E6657"/>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3" w:customStyle="1">
    <w:name w:val="Table Grid3"/>
    <w:basedOn w:val="TableNormal"/>
    <w:next w:val="TableGrid"/>
    <w:uiPriority w:val="39"/>
    <w:rsid w:val="002F396F"/>
    <w:pPr>
      <w:spacing w:after="0" w:line="240" w:lineRule="auto"/>
    </w:pPr>
    <w:rPr>
      <w:rFonts w:ascii="Times New Roman" w:hAnsi="Times New Roman" w:eastAsia="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S1lygis" w:customStyle="1">
    <w:name w:val="_S 1 lygis"/>
    <w:basedOn w:val="Normal"/>
    <w:rsid w:val="00BC0EC9"/>
    <w:pPr>
      <w:numPr>
        <w:numId w:val="4"/>
      </w:numPr>
      <w:spacing w:before="240" w:after="240" w:line="240" w:lineRule="auto"/>
    </w:pPr>
    <w:rPr>
      <w:rFonts w:ascii="Times New Roman" w:hAnsi="Times New Roman" w:eastAsia="Times New Roman" w:cs="Times New Roman"/>
      <w:b/>
      <w:sz w:val="24"/>
      <w:szCs w:val="24"/>
    </w:rPr>
  </w:style>
  <w:style w:type="paragraph" w:styleId="S2lygis" w:customStyle="1">
    <w:name w:val="_S 2 lygis"/>
    <w:basedOn w:val="Normal"/>
    <w:rsid w:val="00BC0EC9"/>
    <w:pPr>
      <w:numPr>
        <w:ilvl w:val="1"/>
        <w:numId w:val="4"/>
      </w:numPr>
      <w:spacing w:before="120" w:after="120" w:line="240" w:lineRule="auto"/>
      <w:jc w:val="both"/>
    </w:pPr>
    <w:rPr>
      <w:rFonts w:ascii="Times New Roman" w:hAnsi="Times New Roman" w:eastAsia="Times New Roman" w:cs="Times New Roman"/>
      <w:sz w:val="24"/>
      <w:szCs w:val="24"/>
    </w:rPr>
  </w:style>
  <w:style w:type="paragraph" w:styleId="S3lygis" w:customStyle="1">
    <w:name w:val="_S 3 lygis"/>
    <w:basedOn w:val="S2lygis"/>
    <w:rsid w:val="00BC0EC9"/>
    <w:pPr>
      <w:numPr>
        <w:ilvl w:val="2"/>
      </w:numPr>
    </w:pPr>
  </w:style>
  <w:style w:type="paragraph" w:styleId="Heading" w:customStyle="1">
    <w:name w:val="Heading"/>
    <w:next w:val="Body2"/>
    <w:rsid w:val="00072FE6"/>
    <w:pPr>
      <w:pBdr>
        <w:top w:val="nil"/>
        <w:left w:val="nil"/>
        <w:bottom w:val="nil"/>
        <w:right w:val="nil"/>
        <w:between w:val="nil"/>
        <w:bar w:val="nil"/>
      </w:pBdr>
      <w:spacing w:after="0" w:line="240" w:lineRule="auto"/>
      <w:outlineLvl w:val="0"/>
    </w:pPr>
    <w:rPr>
      <w:rFonts w:ascii="Times New Roman" w:hAnsi="Times New Roman" w:eastAsia="Arial Unicode MS"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styleId="EndnoteTextChar" w:customStyle="1">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styleId="Normal12ptChar" w:customStyle="1">
    <w:name w:val="Normal + 12 pt Char"/>
    <w:basedOn w:val="DefaultParagraphFont"/>
    <w:link w:val="Normal12pt"/>
    <w:locked/>
    <w:rsid w:val="00A4394E"/>
  </w:style>
  <w:style w:type="paragraph" w:styleId="Normal12pt" w:customStyle="1">
    <w:name w:val="Normal + 12 pt"/>
    <w:basedOn w:val="Normal"/>
    <w:link w:val="Normal12ptChar"/>
    <w:rsid w:val="00A4394E"/>
    <w:pPr>
      <w:spacing w:after="0" w:line="240" w:lineRule="auto"/>
      <w:ind w:right="-283"/>
      <w:jc w:val="both"/>
    </w:pPr>
  </w:style>
  <w:style w:type="paragraph" w:styleId="pf0" w:customStyle="1">
    <w:name w:val="pf0"/>
    <w:basedOn w:val="Normal"/>
    <w:rsid w:val="009743D3"/>
    <w:pPr>
      <w:spacing w:before="100" w:beforeAutospacing="1" w:after="100" w:afterAutospacing="1" w:line="240" w:lineRule="auto"/>
    </w:pPr>
    <w:rPr>
      <w:rFonts w:ascii="Times New Roman" w:hAnsi="Times New Roman" w:eastAsia="Times New Roman" w:cs="Times New Roman"/>
      <w:sz w:val="24"/>
      <w:szCs w:val="24"/>
      <w:lang w:val="en-US" w:eastAsia="en-US"/>
    </w:rPr>
  </w:style>
  <w:style w:type="character" w:styleId="cf01" w:customStyle="1">
    <w:name w:val="cf01"/>
    <w:basedOn w:val="DefaultParagraphFont"/>
    <w:rsid w:val="009743D3"/>
    <w:rPr>
      <w:rFonts w:hint="default" w:ascii="Segoe UI" w:hAnsi="Segoe UI" w:cs="Segoe UI"/>
      <w:sz w:val="18"/>
      <w:szCs w:val="18"/>
    </w:rPr>
  </w:style>
  <w:style w:type="character" w:styleId="Mention">
    <w:name w:val="Mention"/>
    <w:basedOn w:val="DefaultParagraphFont"/>
    <w:uiPriority w:val="99"/>
    <w:unhideWhenUsed/>
    <w:rPr>
      <w:color w:val="2B579A"/>
      <w:shd w:val="clear" w:color="auto" w:fill="E6E6E6"/>
    </w:rPr>
  </w:style>
  <w:style w:type="table" w:styleId="3" w:customStyle="1">
    <w:name w:val="3"/>
    <w:basedOn w:val="TableNormal"/>
    <w:rsid w:val="0068660C"/>
    <w:pPr>
      <w:spacing w:after="0" w:line="240" w:lineRule="auto"/>
    </w:pPr>
    <w:rPr>
      <w:rFonts w:ascii="Calibri" w:hAnsi="Calibri" w:eastAsia="Calibri" w:cs="Calibri"/>
      <w:sz w:val="20"/>
      <w:szCs w:val="20"/>
      <w:lang w:eastAsia="en-US"/>
    </w:rPr>
    <w:tblPr>
      <w:tblStyleRowBandSize w:val="1"/>
      <w:tblStyleColBandSize w:val="1"/>
      <w:tblCellMar>
        <w:left w:w="10" w:type="dxa"/>
        <w:right w:w="10" w:type="dxa"/>
      </w:tblCellMar>
    </w:tblPr>
  </w:style>
  <w:style w:type="paragraph" w:styleId="paragrafesrasas2lygis" w:customStyle="1">
    <w:name w:val="_paragrafe sąrasas 2 lygis"/>
    <w:basedOn w:val="BodyTextIndent2"/>
    <w:link w:val="paragrafesrasas2lygisDiagrama"/>
    <w:qFormat/>
    <w:rsid w:val="00210870"/>
    <w:pPr>
      <w:spacing w:line="276" w:lineRule="auto"/>
      <w:ind w:left="0"/>
      <w:jc w:val="both"/>
    </w:pPr>
    <w:rPr>
      <w:rFonts w:ascii="Times New Roman" w:hAnsi="Times New Roman" w:eastAsia="Times New Roman" w:cs="Times New Roman"/>
      <w:sz w:val="22"/>
      <w:szCs w:val="22"/>
      <w:lang w:eastAsia="en-US"/>
    </w:rPr>
  </w:style>
  <w:style w:type="character" w:styleId="paragrafesrasas2lygisDiagrama" w:customStyle="1">
    <w:name w:val="_paragrafe sąrasas 2 lygis Diagrama"/>
    <w:basedOn w:val="DefaultParagraphFont"/>
    <w:link w:val="paragrafesrasas2lygis"/>
    <w:rsid w:val="00210870"/>
    <w:rPr>
      <w:rFonts w:ascii="Times New Roman" w:hAnsi="Times New Roman" w:eastAsia="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styleId="BodyTextIndent2Char" w:customStyle="1">
    <w:name w:val="Body Text Indent 2 Char"/>
    <w:basedOn w:val="DefaultParagraphFont"/>
    <w:link w:val="BodyTextIndent2"/>
    <w:uiPriority w:val="99"/>
    <w:semiHidden/>
    <w:rsid w:val="00210870"/>
  </w:style>
  <w:style w:type="character" w:styleId="cf11" w:customStyle="1">
    <w:name w:val="cf11"/>
    <w:basedOn w:val="DefaultParagraphFont"/>
    <w:rsid w:val="0067282A"/>
    <w:rPr>
      <w:rFonts w:hint="default" w:ascii="Segoe UI" w:hAnsi="Segoe UI" w:cs="Segoe UI"/>
      <w:color w:val="0000FF"/>
      <w:sz w:val="18"/>
      <w:szCs w:val="18"/>
    </w:rPr>
  </w:style>
  <w:style w:type="character" w:styleId="cf21" w:customStyle="1">
    <w:name w:val="cf21"/>
    <w:basedOn w:val="DefaultParagraphFont"/>
    <w:rsid w:val="0067282A"/>
    <w:rPr>
      <w:rFonts w:hint="default" w:ascii="Segoe UI" w:hAnsi="Segoe UI" w:cs="Segoe UI"/>
      <w:color w:val="538135"/>
      <w:sz w:val="18"/>
      <w:szCs w:val="18"/>
    </w:rPr>
  </w:style>
  <w:style w:type="table" w:styleId="TableGrid1" w:customStyle="1">
    <w:name w:val="Table Grid1"/>
    <w:basedOn w:val="TableNormal"/>
    <w:uiPriority w:val="99"/>
    <w:rsid w:val="000B5255"/>
    <w:pPr>
      <w:spacing w:after="0" w:line="240" w:lineRule="auto"/>
    </w:pPr>
    <w:rPr>
      <w:rFonts w:ascii="Times New Roman" w:hAnsi="Times New Roman" w:eastAsia="Times New Roman" w:cs="Times New Roman"/>
      <w:sz w:val="20"/>
      <w:szCs w:val="20"/>
      <w:lang w:eastAsia="en-US"/>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Viktorija Balčiūnienė</lastModifiedBy>
  <revision>7</revision>
  <dcterms:created xsi:type="dcterms:W3CDTF">2024-11-28T07:07:00.0000000Z</dcterms:created>
  <dcterms:modified xsi:type="dcterms:W3CDTF">2025-05-12T09:12:38.3589304Z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